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1ED0A" w14:textId="77777777" w:rsidR="006266D5" w:rsidRDefault="000331A6">
      <w:pPr>
        <w:rPr>
          <w:b/>
          <w:sz w:val="28"/>
          <w:szCs w:val="28"/>
        </w:rPr>
      </w:pPr>
      <w:r w:rsidRPr="00925E0B">
        <w:rPr>
          <w:b/>
          <w:sz w:val="28"/>
          <w:szCs w:val="28"/>
        </w:rPr>
        <w:t>PI Name:</w:t>
      </w:r>
      <w:r w:rsidR="006266D5">
        <w:rPr>
          <w:b/>
          <w:sz w:val="28"/>
          <w:szCs w:val="28"/>
        </w:rPr>
        <w:t xml:space="preserve"> </w:t>
      </w:r>
    </w:p>
    <w:p w14:paraId="1A8F90AC" w14:textId="77777777" w:rsidR="000331A6" w:rsidRPr="006266D5" w:rsidRDefault="006266D5">
      <w:pPr>
        <w:rPr>
          <w:sz w:val="28"/>
          <w:szCs w:val="28"/>
        </w:rPr>
      </w:pPr>
      <w:r>
        <w:rPr>
          <w:sz w:val="28"/>
          <w:szCs w:val="28"/>
        </w:rPr>
        <w:t>Ricardo Mejia-Alvarez, Michigan State University</w:t>
      </w:r>
    </w:p>
    <w:p w14:paraId="10ADC9AA" w14:textId="77777777" w:rsidR="006266D5" w:rsidRDefault="00760C9B">
      <w:r>
        <w:rPr>
          <w:b/>
          <w:sz w:val="28"/>
        </w:rPr>
        <w:t>Science</w:t>
      </w:r>
      <w:r w:rsidR="000331A6" w:rsidRPr="000331A6">
        <w:rPr>
          <w:b/>
          <w:sz w:val="28"/>
        </w:rPr>
        <w:t xml:space="preserve"> Education Title</w:t>
      </w:r>
    </w:p>
    <w:p w14:paraId="761E348E" w14:textId="2AFF6953" w:rsidR="000331A6" w:rsidRDefault="006266D5">
      <w:r>
        <w:t>The Interplay of Pressure and Velocity: jet imp</w:t>
      </w:r>
      <w:r w:rsidR="00B820C5">
        <w:t>inging</w:t>
      </w:r>
      <w:r>
        <w:t xml:space="preserve"> on an inclined plate</w:t>
      </w:r>
    </w:p>
    <w:p w14:paraId="5F8454A8" w14:textId="77777777" w:rsidR="00335CD4" w:rsidRDefault="00335CD4">
      <w:pPr>
        <w:rPr>
          <w:b/>
          <w:sz w:val="28"/>
        </w:rPr>
      </w:pPr>
    </w:p>
    <w:p w14:paraId="7FD31575" w14:textId="5AF93200" w:rsidR="000331A6" w:rsidRDefault="000331A6">
      <w:r w:rsidRPr="000331A6">
        <w:rPr>
          <w:b/>
          <w:sz w:val="28"/>
        </w:rPr>
        <w:t xml:space="preserve">Overview </w:t>
      </w:r>
    </w:p>
    <w:p w14:paraId="5FEB1CAB" w14:textId="56339CDD" w:rsidR="006266D5" w:rsidRDefault="006266D5">
      <w:r>
        <w:t xml:space="preserve">The goal of this experiment is to demonstrate how a fluid flow exerts forces on structures by </w:t>
      </w:r>
      <w:r w:rsidR="008B20E3">
        <w:t>conversion of dynamic pressure into static pressure. To this end, we will make a plane jet impinge on a flat plate and will measure the resulting pressure distribution along the plate</w:t>
      </w:r>
      <w:r w:rsidR="00E351ED">
        <w:t>.</w:t>
      </w:r>
      <w:r w:rsidR="00AF53EE">
        <w:t xml:space="preserve"> </w:t>
      </w:r>
      <w:r w:rsidR="00757D78">
        <w:t xml:space="preserve">The resultant force will be estimated by integrating the product between the pressure distribution and appropriately defined area differentials along the surface of the plate. </w:t>
      </w:r>
      <w:r w:rsidR="00AF53EE">
        <w:t>This</w:t>
      </w:r>
      <w:r w:rsidR="00757D78">
        <w:t xml:space="preserve"> experiment will be repeated for </w:t>
      </w:r>
      <w:r w:rsidR="00F22C45">
        <w:t>two</w:t>
      </w:r>
      <w:r w:rsidR="00757D78">
        <w:t xml:space="preserve"> angles of inclination of the plate with respect </w:t>
      </w:r>
      <w:r w:rsidR="003A4B25">
        <w:t>to the direction of the jet</w:t>
      </w:r>
      <w:r w:rsidR="00F22C45">
        <w:t xml:space="preserve"> and two flow rates</w:t>
      </w:r>
      <w:r w:rsidR="00757D78">
        <w:t>. Each configuration produces a different pressure distribution along the plate, which is the result of different levels of conversion of dynamic pressure into static pressure at the plate’s surface.</w:t>
      </w:r>
    </w:p>
    <w:p w14:paraId="4947B8AB" w14:textId="0334EEB2" w:rsidR="00335CD4" w:rsidRDefault="004921F6" w:rsidP="00182CC8">
      <w:pPr>
        <w:rPr>
          <w:b/>
          <w:sz w:val="28"/>
          <w:szCs w:val="28"/>
        </w:rPr>
      </w:pPr>
      <w:r>
        <w:t xml:space="preserve">For this experiment, pressure will be measured with </w:t>
      </w:r>
      <w:r w:rsidR="00FC4D22">
        <w:t xml:space="preserve">a </w:t>
      </w:r>
      <w:r w:rsidR="004524DB">
        <w:t>diaphragm pressure</w:t>
      </w:r>
      <w:r w:rsidR="0084558C">
        <w:t xml:space="preserve"> transducer connected to a scann</w:t>
      </w:r>
      <w:r w:rsidR="005A5F82">
        <w:t xml:space="preserve">ing </w:t>
      </w:r>
      <w:r w:rsidR="0084558C">
        <w:t>valve</w:t>
      </w:r>
      <w:r w:rsidR="00C97B47">
        <w:t>. The plate</w:t>
      </w:r>
      <w:r w:rsidR="005A5F82">
        <w:t xml:space="preserve"> itself has small perforations called pressure taps that connect to the scanning valve through hoses. The scanning valve sends the pressure from these taps to the pressure transducer one at a time. </w:t>
      </w:r>
      <w:r w:rsidR="00CB31B0">
        <w:t xml:space="preserve">The pressure induces mechanical deflection on the diaphragm that the </w:t>
      </w:r>
      <w:r w:rsidR="005A5F82">
        <w:t xml:space="preserve">pressure transducer </w:t>
      </w:r>
      <w:r w:rsidR="00BF7BB6">
        <w:t>converts</w:t>
      </w:r>
      <w:r w:rsidR="005A5F82">
        <w:t xml:space="preserve"> </w:t>
      </w:r>
      <w:r w:rsidR="00CB31B0">
        <w:t>into voltage</w:t>
      </w:r>
      <w:r w:rsidR="00F30840">
        <w:t>.</w:t>
      </w:r>
      <w:r w:rsidR="00CB31B0">
        <w:t xml:space="preserve"> This voltage is proportional to the pressure difference between the two sides of the diaphragm.</w:t>
      </w:r>
    </w:p>
    <w:p w14:paraId="174FD4B4" w14:textId="77777777" w:rsidR="00335CD4" w:rsidRDefault="00B84DE8" w:rsidP="00182CC8">
      <w:r>
        <w:rPr>
          <w:b/>
          <w:sz w:val="28"/>
          <w:szCs w:val="28"/>
        </w:rPr>
        <w:t xml:space="preserve">Principles </w:t>
      </w:r>
    </w:p>
    <w:p w14:paraId="33C99000" w14:textId="6C9FCB50" w:rsidR="0029569B" w:rsidRDefault="008F03BD" w:rsidP="00182CC8">
      <w:r>
        <w:t>In steady incompressible flows</w:t>
      </w:r>
      <w:r w:rsidR="00393039">
        <w:t xml:space="preserve"> with negligible changes in </w:t>
      </w:r>
      <w:r w:rsidR="007D6111">
        <w:t>gravitational potential</w:t>
      </w:r>
      <w:r>
        <w:t xml:space="preserve">, Bernoulli’s equation </w:t>
      </w:r>
      <w:r w:rsidR="00F27990">
        <w:t xml:space="preserve">could be interpreted </w:t>
      </w:r>
      <w:r w:rsidR="00523492">
        <w:t>as the addition of t</w:t>
      </w:r>
      <w:r w:rsidR="007D6111">
        <w:t>wo</w:t>
      </w:r>
      <w:r w:rsidR="00523492">
        <w:t xml:space="preserve"> forms of energy: kinetic energy</w:t>
      </w:r>
      <w:r w:rsidR="00B82286">
        <w:t xml:space="preserve"> and pressure </w:t>
      </w:r>
      <w:r w:rsidR="00523492">
        <w:t>potential energy</w:t>
      </w:r>
      <w:r w:rsidR="00143872">
        <w:t xml:space="preserve">. </w:t>
      </w:r>
      <w:r w:rsidR="00823A34">
        <w:t xml:space="preserve">In </w:t>
      </w:r>
      <w:r w:rsidR="007D6111">
        <w:t>an inviscid process</w:t>
      </w:r>
      <w:r w:rsidR="00C662F0">
        <w:t xml:space="preserve">, these forms of energy are free to transform into each other </w:t>
      </w:r>
      <w:r w:rsidR="00DE470A">
        <w:t xml:space="preserve">along streamlines </w:t>
      </w:r>
      <w:r w:rsidR="00C662F0">
        <w:t xml:space="preserve">while </w:t>
      </w:r>
      <w:r w:rsidR="007D6111">
        <w:t>keep</w:t>
      </w:r>
      <w:r w:rsidR="00C662F0">
        <w:t>ing the initial total amount of energy</w:t>
      </w:r>
      <w:r w:rsidR="007D6111">
        <w:t xml:space="preserve"> constant</w:t>
      </w:r>
      <w:r w:rsidR="00DE470A">
        <w:t xml:space="preserve">. This energy total </w:t>
      </w:r>
      <w:r w:rsidR="007D6111">
        <w:t>is called the Bernoulli’s constant.</w:t>
      </w:r>
      <w:r w:rsidR="0010226F">
        <w:t xml:space="preserve"> </w:t>
      </w:r>
      <w:r w:rsidR="007D6111">
        <w:t>F</w:t>
      </w:r>
      <w:r w:rsidR="000A44FA">
        <w:t xml:space="preserve">or convenience, </w:t>
      </w:r>
      <w:r w:rsidR="00C4699C">
        <w:t xml:space="preserve">Bernoulli’s equation can be expressed in dimensions of pressure </w:t>
      </w:r>
      <w:r w:rsidR="000A44FA">
        <w:t>using the principle of dimensional homogeneity [</w:t>
      </w:r>
      <w:r w:rsidR="00C4699C">
        <w:fldChar w:fldCharType="begin"/>
      </w:r>
      <w:r w:rsidR="00C4699C">
        <w:instrText xml:space="preserve"> REF _Ref473989476 \r \h </w:instrText>
      </w:r>
      <w:r w:rsidR="00C4699C">
        <w:fldChar w:fldCharType="separate"/>
      </w:r>
      <w:r w:rsidR="008C6369">
        <w:t>3</w:t>
      </w:r>
      <w:r w:rsidR="00C4699C">
        <w:fldChar w:fldCharType="end"/>
      </w:r>
      <w:r w:rsidR="000A44FA">
        <w:t>]</w:t>
      </w:r>
      <w:r w:rsidR="00C4699C">
        <w:t xml:space="preserve">. </w:t>
      </w:r>
      <w:r w:rsidR="00D4678A">
        <w:t>Under th</w:t>
      </w:r>
      <w:r w:rsidR="007D6111">
        <w:t>is dimensional transformation</w:t>
      </w:r>
      <w:r w:rsidR="00D4678A">
        <w:t xml:space="preserve">, </w:t>
      </w:r>
      <w:r w:rsidR="007D6111">
        <w:t xml:space="preserve">the </w:t>
      </w:r>
      <w:r w:rsidR="00C4699C">
        <w:t xml:space="preserve">term associated to kinetic energy is dubbed </w:t>
      </w:r>
      <w:r w:rsidR="00D4678A">
        <w:t>“</w:t>
      </w:r>
      <w:r w:rsidR="00C4699C">
        <w:t>dynamic pressure</w:t>
      </w:r>
      <w:r w:rsidR="00D4678A">
        <w:t>”</w:t>
      </w:r>
      <w:r w:rsidR="00C4699C">
        <w:t xml:space="preserve">, the </w:t>
      </w:r>
      <w:r w:rsidR="00D4678A">
        <w:t xml:space="preserve">term associated with the </w:t>
      </w:r>
      <w:r w:rsidR="00C4699C">
        <w:t xml:space="preserve">pressure potential energy is </w:t>
      </w:r>
      <w:r w:rsidR="00D4678A">
        <w:t>called “static pressure”</w:t>
      </w:r>
      <w:r w:rsidR="0029569B">
        <w:t>, and</w:t>
      </w:r>
      <w:r w:rsidR="00DE470A">
        <w:t xml:space="preserve"> the Bernoulli’s constant is named “stagnation pressure”</w:t>
      </w:r>
      <w:r w:rsidR="0029569B">
        <w:t>. The latter</w:t>
      </w:r>
      <w:r w:rsidR="00DE470A">
        <w:t xml:space="preserve"> can be interpreted as the</w:t>
      </w:r>
      <w:r w:rsidR="0029569B">
        <w:t xml:space="preserve"> maximum</w:t>
      </w:r>
      <w:r w:rsidR="00DE470A">
        <w:t xml:space="preserve"> pressure that the flow would reach if brought to a halt by transforming all its dynamic pressure into static pressure.</w:t>
      </w:r>
      <w:r w:rsidR="004E0101">
        <w:t xml:space="preserve"> </w:t>
      </w:r>
      <w:r w:rsidR="00D113DC">
        <w:t>These principles can be better described by the following form of Bernoulli’s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936"/>
      </w:tblGrid>
      <w:tr w:rsidR="00D113DC" w14:paraId="2C4AF3BA" w14:textId="77777777" w:rsidTr="005C6A8D">
        <w:tc>
          <w:tcPr>
            <w:tcW w:w="8640" w:type="dxa"/>
          </w:tcPr>
          <w:p w14:paraId="34C167D5" w14:textId="3085A726" w:rsidR="00D113DC" w:rsidRPr="00CC551C" w:rsidRDefault="00AE4AEA" w:rsidP="00D113DC">
            <w:pPr>
              <w:spacing w:before="120" w:after="120"/>
            </w:pPr>
            <m:oMathPara>
              <m:oMathParaPr>
                <m:jc m:val="left"/>
              </m:oMathParaPr>
              <m:oMath>
                <m:sSub>
                  <m:sSubPr>
                    <m:ctrlPr>
                      <w:rPr>
                        <w:rFonts w:ascii="Cambria Math" w:eastAsiaTheme="minorEastAsia" w:hAnsi="Cambria Math" w:cstheme="minorBidi"/>
                        <w:i/>
                      </w:rPr>
                    </m:ctrlPr>
                  </m:sSubPr>
                  <m:e>
                    <m:r>
                      <w:rPr>
                        <w:rFonts w:ascii="Cambria Math" w:eastAsiaTheme="minorEastAsia" w:hAnsi="Cambria Math" w:cstheme="minorBidi"/>
                      </w:rPr>
                      <m:t>P</m:t>
                    </m:r>
                  </m:e>
                  <m:sub>
                    <m:r>
                      <m:rPr>
                        <m:sty m:val="p"/>
                      </m:rPr>
                      <w:rPr>
                        <w:rFonts w:ascii="Cambria Math" w:eastAsiaTheme="minorEastAsia" w:hAnsi="Cambria Math" w:cstheme="minorBidi"/>
                      </w:rPr>
                      <m:t>s</m:t>
                    </m:r>
                  </m:sub>
                </m:sSub>
                <m:r>
                  <m:rPr>
                    <m:sty m:val="p"/>
                  </m:rPr>
                  <w:rPr>
                    <w:rFonts w:ascii="Cambria Math" w:hAnsi="Cambria Math"/>
                  </w:rPr>
                  <m:t>+</m:t>
                </m:r>
                <m:f>
                  <m:fPr>
                    <m:ctrlPr>
                      <w:rPr>
                        <w:rFonts w:ascii="Cambria Math" w:hAnsi="Cambria Math"/>
                      </w:rPr>
                    </m:ctrlPr>
                  </m:fPr>
                  <m:num>
                    <m:r>
                      <w:rPr>
                        <w:rFonts w:ascii="Cambria Math" w:hAnsi="Cambria Math"/>
                      </w:rPr>
                      <m:t>ρ</m:t>
                    </m:r>
                  </m:num>
                  <m:den>
                    <m:r>
                      <w:rPr>
                        <w:rFonts w:ascii="Cambria Math" w:hAnsi="Cambria Math"/>
                      </w:rPr>
                      <m:t>2</m:t>
                    </m:r>
                  </m:den>
                </m:f>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m:t>
                </m:r>
                <m:sSub>
                  <m:sSubPr>
                    <m:ctrlPr>
                      <w:rPr>
                        <w:rFonts w:ascii="Cambria Math" w:eastAsiaTheme="minorEastAsia" w:hAnsi="Cambria Math" w:cstheme="minorBidi"/>
                        <w:i/>
                      </w:rPr>
                    </m:ctrlPr>
                  </m:sSubPr>
                  <m:e>
                    <m:r>
                      <w:rPr>
                        <w:rFonts w:ascii="Cambria Math" w:eastAsiaTheme="minorEastAsia" w:hAnsi="Cambria Math" w:cstheme="minorBidi"/>
                      </w:rPr>
                      <m:t>P</m:t>
                    </m:r>
                  </m:e>
                  <m:sub>
                    <m:r>
                      <m:rPr>
                        <m:sty m:val="p"/>
                      </m:rPr>
                      <w:rPr>
                        <w:rFonts w:ascii="Cambria Math" w:eastAsiaTheme="minorEastAsia" w:hAnsi="Cambria Math" w:cstheme="minorBidi"/>
                      </w:rPr>
                      <m:t>o</m:t>
                    </m:r>
                  </m:sub>
                </m:sSub>
              </m:oMath>
            </m:oMathPara>
          </w:p>
        </w:tc>
        <w:tc>
          <w:tcPr>
            <w:tcW w:w="936" w:type="dxa"/>
          </w:tcPr>
          <w:p w14:paraId="7AB92846" w14:textId="77777777" w:rsidR="00D113DC" w:rsidRDefault="00D113DC" w:rsidP="00D113DC">
            <w:pPr>
              <w:pStyle w:val="ListParagraph"/>
              <w:widowControl/>
              <w:numPr>
                <w:ilvl w:val="0"/>
                <w:numId w:val="2"/>
              </w:numPr>
              <w:autoSpaceDE/>
              <w:autoSpaceDN/>
              <w:adjustRightInd/>
              <w:spacing w:before="120" w:after="120"/>
              <w:jc w:val="right"/>
            </w:pPr>
            <w:bookmarkStart w:id="0" w:name="_Ref473651564"/>
            <w:r>
              <w:t xml:space="preserve"> </w:t>
            </w:r>
            <w:bookmarkEnd w:id="0"/>
          </w:p>
        </w:tc>
      </w:tr>
    </w:tbl>
    <w:p w14:paraId="3C3E25BE" w14:textId="20B5C655" w:rsidR="00CC5FF7" w:rsidRDefault="00D113DC" w:rsidP="00182CC8">
      <w:pPr>
        <w:rPr>
          <w:ins w:id="1" w:author="Ricardo Mejia-Alvarez" w:date="2017-03-10T14:24:00Z"/>
          <w:rFonts w:eastAsiaTheme="minorEastAsia"/>
          <w:lang w:eastAsia="ko-KR"/>
        </w:rPr>
      </w:pPr>
      <w:r>
        <w:lastRenderedPageBreak/>
        <w:t xml:space="preserve">Where </w:t>
      </w:r>
      <m:oMath>
        <m:sSub>
          <m:sSubPr>
            <m:ctrlPr>
              <w:rPr>
                <w:rFonts w:ascii="Cambria Math" w:eastAsiaTheme="minorEastAsia" w:hAnsi="Cambria Math"/>
                <w:i/>
                <w:sz w:val="20"/>
                <w:szCs w:val="20"/>
                <w:lang w:eastAsia="ko-KR"/>
              </w:rPr>
            </m:ctrlPr>
          </m:sSubPr>
          <m:e>
            <m:r>
              <w:rPr>
                <w:rFonts w:ascii="Cambria Math" w:eastAsiaTheme="minorEastAsia" w:hAnsi="Cambria Math"/>
              </w:rPr>
              <m:t>P</m:t>
            </m:r>
          </m:e>
          <m:sub>
            <m:r>
              <m:rPr>
                <m:sty m:val="p"/>
              </m:rPr>
              <w:rPr>
                <w:rFonts w:ascii="Cambria Math" w:eastAsiaTheme="minorEastAsia" w:hAnsi="Cambria Math"/>
              </w:rPr>
              <m:t>s</m:t>
            </m:r>
          </m:sub>
        </m:sSub>
      </m:oMath>
      <w:r w:rsidRPr="00D113DC">
        <w:rPr>
          <w:rFonts w:eastAsiaTheme="minorEastAsia"/>
          <w:lang w:eastAsia="ko-KR"/>
        </w:rPr>
        <w:t xml:space="preserve"> is the static pressure, </w:t>
      </w:r>
      <m:oMath>
        <m:f>
          <m:fPr>
            <m:type m:val="lin"/>
            <m:ctrlPr>
              <w:rPr>
                <w:rFonts w:ascii="Cambria Math" w:hAnsi="Cambria Math"/>
                <w:i/>
              </w:rPr>
            </m:ctrlPr>
          </m:fPr>
          <m:num>
            <m:r>
              <w:rPr>
                <w:rFonts w:ascii="Cambria Math" w:hAnsi="Cambria Math"/>
              </w:rPr>
              <m:t>ρ</m:t>
            </m:r>
            <m:sSup>
              <m:sSupPr>
                <m:ctrlPr>
                  <w:rPr>
                    <w:rFonts w:ascii="Cambria Math" w:eastAsia="Malgun Gothic" w:hAnsi="Cambria Math" w:cs="Times New Roman"/>
                    <w:i/>
                    <w:sz w:val="20"/>
                    <w:szCs w:val="20"/>
                    <w:lang w:eastAsia="ko-KR"/>
                  </w:rPr>
                </m:ctrlPr>
              </m:sSupPr>
              <m:e>
                <m:r>
                  <w:rPr>
                    <w:rFonts w:ascii="Cambria Math" w:hAnsi="Cambria Math"/>
                  </w:rPr>
                  <m:t>V</m:t>
                </m:r>
              </m:e>
              <m:sup>
                <m:r>
                  <w:rPr>
                    <w:rFonts w:ascii="Cambria Math" w:hAnsi="Cambria Math"/>
                  </w:rPr>
                  <m:t>2</m:t>
                </m:r>
              </m:sup>
            </m:sSup>
          </m:num>
          <m:den>
            <m:r>
              <w:rPr>
                <w:rFonts w:ascii="Cambria Math" w:hAnsi="Cambria Math"/>
              </w:rPr>
              <m:t>2</m:t>
            </m:r>
          </m:den>
        </m:f>
      </m:oMath>
      <w:r>
        <w:rPr>
          <w:rFonts w:eastAsiaTheme="minorEastAsia"/>
          <w:sz w:val="20"/>
          <w:szCs w:val="20"/>
          <w:lang w:eastAsia="ko-KR"/>
        </w:rPr>
        <w:t xml:space="preserve"> </w:t>
      </w:r>
      <w:r>
        <w:rPr>
          <w:rFonts w:eastAsiaTheme="minorEastAsia"/>
          <w:lang w:eastAsia="ko-KR"/>
        </w:rPr>
        <w:t xml:space="preserve">is the dynamic pressure, and </w:t>
      </w:r>
      <m:oMath>
        <m:sSub>
          <m:sSubPr>
            <m:ctrlPr>
              <w:rPr>
                <w:rFonts w:ascii="Cambria Math" w:eastAsiaTheme="minorEastAsia" w:hAnsi="Cambria Math"/>
                <w:i/>
                <w:sz w:val="20"/>
                <w:szCs w:val="20"/>
                <w:lang w:eastAsia="ko-KR"/>
              </w:rPr>
            </m:ctrlPr>
          </m:sSubPr>
          <m:e>
            <m:r>
              <w:rPr>
                <w:rFonts w:ascii="Cambria Math" w:eastAsiaTheme="minorEastAsia" w:hAnsi="Cambria Math"/>
              </w:rPr>
              <m:t>P</m:t>
            </m:r>
          </m:e>
          <m:sub>
            <m:r>
              <m:rPr>
                <m:sty m:val="p"/>
              </m:rPr>
              <w:rPr>
                <w:rFonts w:ascii="Cambria Math" w:eastAsiaTheme="minorEastAsia" w:hAnsi="Cambria Math"/>
              </w:rPr>
              <m:t>o</m:t>
            </m:r>
          </m:sub>
        </m:sSub>
      </m:oMath>
      <w:r>
        <w:rPr>
          <w:rFonts w:eastAsiaTheme="minorEastAsia"/>
          <w:sz w:val="20"/>
          <w:szCs w:val="20"/>
          <w:lang w:eastAsia="ko-KR"/>
        </w:rPr>
        <w:t xml:space="preserve"> </w:t>
      </w:r>
      <w:r>
        <w:rPr>
          <w:rFonts w:eastAsiaTheme="minorEastAsia"/>
          <w:lang w:eastAsia="ko-KR"/>
        </w:rPr>
        <w:t>is the stagnation pressure.</w:t>
      </w:r>
      <w:r w:rsidR="00F01496">
        <w:rPr>
          <w:rFonts w:eastAsiaTheme="minorEastAsia"/>
          <w:lang w:eastAsia="ko-KR"/>
        </w:rPr>
        <w:t xml:space="preserve"> </w:t>
      </w:r>
      <w:r w:rsidR="00411E7E">
        <w:rPr>
          <w:rFonts w:eastAsiaTheme="minorEastAsia"/>
          <w:lang w:eastAsia="ko-KR"/>
        </w:rPr>
        <w:t>Figure 1</w:t>
      </w:r>
      <w:r w:rsidR="007C1B42">
        <w:rPr>
          <w:rFonts w:eastAsiaTheme="minorEastAsia"/>
          <w:lang w:eastAsia="ko-KR"/>
        </w:rPr>
        <w:t>(A)</w:t>
      </w:r>
      <w:r w:rsidR="00411E7E">
        <w:rPr>
          <w:rFonts w:eastAsiaTheme="minorEastAsia"/>
          <w:lang w:eastAsia="ko-KR"/>
        </w:rPr>
        <w:t xml:space="preserve"> shows a schematic</w:t>
      </w:r>
      <w:r w:rsidR="000313B9">
        <w:rPr>
          <w:rFonts w:eastAsiaTheme="minorEastAsia"/>
          <w:lang w:eastAsia="ko-KR"/>
        </w:rPr>
        <w:t xml:space="preserve"> of the current experiment. </w:t>
      </w:r>
      <w:r w:rsidR="003A4B25">
        <w:rPr>
          <w:rFonts w:eastAsiaTheme="minorEastAsia"/>
          <w:lang w:eastAsia="ko-KR"/>
        </w:rPr>
        <w:t xml:space="preserve">As shown, an air jet exits from a higher-pressure plenum through a slit of width </w:t>
      </w:r>
      <w:r w:rsidR="003A4B25" w:rsidRPr="003A4B25">
        <w:rPr>
          <w:rFonts w:eastAsiaTheme="minorEastAsia"/>
          <w:i/>
          <w:lang w:eastAsia="ko-KR"/>
        </w:rPr>
        <w:t>W</w:t>
      </w:r>
      <w:r w:rsidR="003A4B25">
        <w:rPr>
          <w:rFonts w:eastAsiaTheme="minorEastAsia"/>
          <w:lang w:eastAsia="ko-KR"/>
        </w:rPr>
        <w:t xml:space="preserve"> </w:t>
      </w:r>
      <w:r w:rsidR="00D563AB">
        <w:rPr>
          <w:rFonts w:eastAsiaTheme="minorEastAsia"/>
          <w:lang w:eastAsia="ko-KR"/>
        </w:rPr>
        <w:t xml:space="preserve">and span </w:t>
      </w:r>
      <w:r w:rsidR="00D563AB" w:rsidRPr="00D563AB">
        <w:rPr>
          <w:rFonts w:eastAsiaTheme="minorEastAsia"/>
          <w:i/>
          <w:lang w:eastAsia="ko-KR"/>
        </w:rPr>
        <w:t>L</w:t>
      </w:r>
      <w:r w:rsidR="00D563AB">
        <w:rPr>
          <w:rFonts w:eastAsiaTheme="minorEastAsia"/>
          <w:lang w:eastAsia="ko-KR"/>
        </w:rPr>
        <w:t xml:space="preserve"> </w:t>
      </w:r>
      <w:r w:rsidR="003A4B25">
        <w:rPr>
          <w:rFonts w:eastAsiaTheme="minorEastAsia"/>
          <w:lang w:eastAsia="ko-KR"/>
        </w:rPr>
        <w:t>to an</w:t>
      </w:r>
      <w:r w:rsidR="004126DE">
        <w:rPr>
          <w:rFonts w:eastAsiaTheme="minorEastAsia"/>
          <w:lang w:eastAsia="ko-KR"/>
        </w:rPr>
        <w:t xml:space="preserve"> enclose</w:t>
      </w:r>
      <w:r w:rsidR="006309AE">
        <w:rPr>
          <w:rFonts w:eastAsiaTheme="minorEastAsia"/>
          <w:lang w:eastAsia="ko-KR"/>
        </w:rPr>
        <w:t>d</w:t>
      </w:r>
      <w:r w:rsidR="003A4B25">
        <w:rPr>
          <w:rFonts w:eastAsiaTheme="minorEastAsia"/>
          <w:lang w:eastAsia="ko-KR"/>
        </w:rPr>
        <w:t xml:space="preserve"> space at a lower pressure named receiver. </w:t>
      </w:r>
      <w:r w:rsidR="004126DE">
        <w:rPr>
          <w:rFonts w:eastAsiaTheme="minorEastAsia"/>
          <w:lang w:eastAsia="ko-KR"/>
        </w:rPr>
        <w:t xml:space="preserve">The receiver is a small room that serves as the test section for the experiment. It houses the data acquisition equipment and the experimentalists. </w:t>
      </w:r>
      <w:r w:rsidR="003A4B25">
        <w:rPr>
          <w:rFonts w:eastAsiaTheme="minorEastAsia"/>
          <w:lang w:eastAsia="ko-KR"/>
        </w:rPr>
        <w:t xml:space="preserve">After flowing for some distance, the jet impinges on a flat plate </w:t>
      </w:r>
      <w:r w:rsidR="004126DE">
        <w:rPr>
          <w:rFonts w:eastAsiaTheme="minorEastAsia"/>
          <w:lang w:eastAsia="ko-KR"/>
        </w:rPr>
        <w:t xml:space="preserve">inside the receiver </w:t>
      </w:r>
      <w:r w:rsidR="003A4B25">
        <w:rPr>
          <w:rFonts w:eastAsiaTheme="minorEastAsia"/>
          <w:lang w:eastAsia="ko-KR"/>
        </w:rPr>
        <w:t>that makes an angle with the jet axis. The j</w:t>
      </w:r>
      <w:r w:rsidR="00C45F50">
        <w:rPr>
          <w:rFonts w:eastAsiaTheme="minorEastAsia"/>
          <w:lang w:eastAsia="ko-KR"/>
        </w:rPr>
        <w:t>et in figure 1</w:t>
      </w:r>
      <w:r w:rsidR="007C1B42">
        <w:rPr>
          <w:rFonts w:eastAsiaTheme="minorEastAsia"/>
          <w:lang w:eastAsia="ko-KR"/>
        </w:rPr>
        <w:t>(A)</w:t>
      </w:r>
      <w:r w:rsidR="00C45F50">
        <w:rPr>
          <w:rFonts w:eastAsiaTheme="minorEastAsia"/>
          <w:lang w:eastAsia="ko-KR"/>
        </w:rPr>
        <w:t xml:space="preserve"> is outlined by </w:t>
      </w:r>
      <w:r w:rsidR="003A2F22">
        <w:rPr>
          <w:rFonts w:eastAsiaTheme="minorEastAsia"/>
          <w:lang w:eastAsia="ko-KR"/>
        </w:rPr>
        <w:t xml:space="preserve">three </w:t>
      </w:r>
      <w:r w:rsidR="00C45F50">
        <w:rPr>
          <w:rFonts w:eastAsiaTheme="minorEastAsia"/>
          <w:lang w:eastAsia="ko-KR"/>
        </w:rPr>
        <w:t>streamlines</w:t>
      </w:r>
      <w:r w:rsidR="003A2F22">
        <w:rPr>
          <w:rFonts w:eastAsiaTheme="minorEastAsia"/>
          <w:lang w:eastAsia="ko-KR"/>
        </w:rPr>
        <w:t xml:space="preserve">. The </w:t>
      </w:r>
      <w:ins w:id="2" w:author="Ricardo Mejia-Alvarez" w:date="2017-03-10T14:24:00Z">
        <w:r w:rsidR="00CC5FF7">
          <w:rPr>
            <w:rFonts w:eastAsiaTheme="minorEastAsia"/>
            <w:lang w:eastAsia="ko-KR"/>
          </w:rPr>
          <w:t xml:space="preserve">intermediate </w:t>
        </w:r>
      </w:ins>
      <w:r w:rsidR="003A2F22">
        <w:rPr>
          <w:rFonts w:eastAsiaTheme="minorEastAsia"/>
          <w:lang w:eastAsia="ko-KR"/>
        </w:rPr>
        <w:t>streamline divides the jet in two regions, one that gets deflected upwards and one that gets deflected downwards. Since the dividing streamline does not get deflected, it stops right at the wall at what is known as the stagnation point. At that point, all the dynamic pressure gets converted into static pressure and the pressure reaches its maximum level</w:t>
      </w:r>
      <w:r w:rsidR="005965ED">
        <w:rPr>
          <w:rFonts w:eastAsiaTheme="minorEastAsia"/>
          <w:lang w:eastAsia="ko-KR"/>
        </w:rPr>
        <w:t xml:space="preserve">, </w:t>
      </w:r>
      <m:oMath>
        <m:sSub>
          <m:sSubPr>
            <m:ctrlPr>
              <w:rPr>
                <w:rFonts w:ascii="Cambria Math" w:eastAsiaTheme="minorEastAsia" w:hAnsi="Cambria Math"/>
                <w:i/>
                <w:lang w:eastAsia="ko-KR"/>
              </w:rPr>
            </m:ctrlPr>
          </m:sSubPr>
          <m:e>
            <m:r>
              <w:rPr>
                <w:rFonts w:ascii="Cambria Math" w:eastAsiaTheme="minorEastAsia" w:hAnsi="Cambria Math"/>
                <w:lang w:eastAsia="ko-KR"/>
              </w:rPr>
              <m:t>P</m:t>
            </m:r>
          </m:e>
          <m:sub>
            <m:r>
              <m:rPr>
                <m:sty m:val="p"/>
              </m:rPr>
              <w:rPr>
                <w:rFonts w:ascii="Cambria Math" w:eastAsiaTheme="minorEastAsia" w:hAnsi="Cambria Math"/>
                <w:lang w:eastAsia="ko-KR"/>
              </w:rPr>
              <m:t>o</m:t>
            </m:r>
          </m:sub>
        </m:sSub>
      </m:oMath>
      <w:r w:rsidR="003A2F22">
        <w:rPr>
          <w:rFonts w:eastAsiaTheme="minorEastAsia"/>
          <w:lang w:eastAsia="ko-KR"/>
        </w:rPr>
        <w:t>.</w:t>
      </w:r>
      <w:r w:rsidR="000611D8">
        <w:rPr>
          <w:rFonts w:eastAsiaTheme="minorEastAsia"/>
          <w:lang w:eastAsia="ko-KR"/>
        </w:rPr>
        <w:t xml:space="preserve"> The pressure level decreases away from the stagnation point because progressively less dynamic pressure gets converted into static pressure.</w:t>
      </w:r>
    </w:p>
    <w:p w14:paraId="655F8AB6" w14:textId="647596B0" w:rsidR="00E1538D" w:rsidRDefault="005965ED" w:rsidP="00182CC8">
      <w:pPr>
        <w:rPr>
          <w:rFonts w:eastAsiaTheme="minorEastAsia"/>
          <w:lang w:eastAsia="ko-KR"/>
        </w:rPr>
      </w:pPr>
      <w:del w:id="3" w:author="Amy Manocchi" w:date="2017-03-22T21:31:00Z">
        <w:r w:rsidDel="004A43F3">
          <w:rPr>
            <w:rFonts w:eastAsiaTheme="minorEastAsia"/>
            <w:lang w:eastAsia="ko-KR"/>
          </w:rPr>
          <w:delText xml:space="preserve"> </w:delText>
        </w:r>
      </w:del>
      <w:ins w:id="4" w:author="Ricardo Mejia-Alvarez" w:date="2017-03-10T14:24:00Z">
        <w:r w:rsidR="00CC5FF7">
          <w:rPr>
            <w:rFonts w:eastAsiaTheme="minorEastAsia"/>
            <w:lang w:eastAsia="ko-KR"/>
          </w:rPr>
          <w:t>Depending on the impingement angle (</w:t>
        </w:r>
      </w:ins>
      <w:ins w:id="5" w:author="Ricardo Mejia-Alvarez" w:date="2017-03-10T14:25:00Z">
        <m:oMath>
          <m:r>
            <w:rPr>
              <w:rFonts w:ascii="Cambria Math" w:eastAsiaTheme="minorEastAsia" w:hAnsi="Cambria Math"/>
              <w:lang w:eastAsia="ko-KR"/>
            </w:rPr>
            <m:t>θ</m:t>
          </m:r>
        </m:oMath>
        <w:r w:rsidR="00CC5FF7">
          <w:rPr>
            <w:rFonts w:eastAsiaTheme="minorEastAsia"/>
            <w:lang w:eastAsia="ko-KR"/>
          </w:rPr>
          <w:t xml:space="preserve"> in figure 1</w:t>
        </w:r>
      </w:ins>
      <w:ins w:id="6" w:author="Ricardo Mejia-Alvarez" w:date="2017-03-10T14:24:00Z">
        <w:r w:rsidR="00CC5FF7">
          <w:rPr>
            <w:rFonts w:eastAsiaTheme="minorEastAsia"/>
            <w:lang w:eastAsia="ko-KR"/>
          </w:rPr>
          <w:t>)</w:t>
        </w:r>
      </w:ins>
      <w:ins w:id="7" w:author="Ricardo Mejia-Alvarez" w:date="2017-03-10T14:25:00Z">
        <w:r w:rsidR="00CC5FF7">
          <w:rPr>
            <w:rFonts w:eastAsiaTheme="minorEastAsia"/>
            <w:lang w:eastAsia="ko-KR"/>
          </w:rPr>
          <w:t xml:space="preserve">, the stagnation streamline follows a different path. </w:t>
        </w:r>
      </w:ins>
      <w:ins w:id="8" w:author="Ricardo Mejia-Alvarez" w:date="2017-03-10T14:26:00Z">
        <w:r w:rsidR="00CC5FF7">
          <w:rPr>
            <w:rFonts w:eastAsiaTheme="minorEastAsia"/>
            <w:lang w:eastAsia="ko-KR"/>
          </w:rPr>
          <w:t xml:space="preserve">When </w:t>
        </w:r>
        <m:oMath>
          <m:r>
            <w:rPr>
              <w:rFonts w:ascii="Cambria Math" w:eastAsiaTheme="minorEastAsia" w:hAnsi="Cambria Math"/>
              <w:lang w:eastAsia="ko-KR"/>
            </w:rPr>
            <m:t>θ=</m:t>
          </m:r>
          <m:sSup>
            <m:sSupPr>
              <m:ctrlPr>
                <w:rPr>
                  <w:rFonts w:ascii="Cambria Math" w:eastAsiaTheme="minorEastAsia" w:hAnsi="Cambria Math"/>
                  <w:i/>
                  <w:lang w:eastAsia="ko-KR"/>
                </w:rPr>
              </m:ctrlPr>
            </m:sSupPr>
            <m:e>
              <m:r>
                <w:rPr>
                  <w:rFonts w:ascii="Cambria Math" w:eastAsiaTheme="minorEastAsia" w:hAnsi="Cambria Math"/>
                  <w:lang w:eastAsia="ko-KR"/>
                </w:rPr>
                <m:t>90</m:t>
              </m:r>
            </m:e>
            <m:sup>
              <m:r>
                <m:rPr>
                  <m:sty m:val="p"/>
                </m:rPr>
                <w:rPr>
                  <w:rFonts w:ascii="Cambria Math" w:eastAsiaTheme="minorEastAsia" w:hAnsi="Cambria Math"/>
                  <w:lang w:eastAsia="ko-KR"/>
                </w:rPr>
                <m:t>o</m:t>
              </m:r>
            </m:sup>
          </m:sSup>
        </m:oMath>
        <w:r w:rsidR="00CC5FF7">
          <w:rPr>
            <w:rFonts w:eastAsiaTheme="minorEastAsia"/>
            <w:lang w:eastAsia="ko-KR"/>
          </w:rPr>
          <w:t xml:space="preserve">, the centerline of the jet is also the stagnation streamline. </w:t>
        </w:r>
      </w:ins>
      <w:ins w:id="9" w:author="Ricardo Mejia-Alvarez" w:date="2017-03-10T14:29:00Z">
        <w:r w:rsidR="00CC5FF7">
          <w:rPr>
            <w:rFonts w:eastAsiaTheme="minorEastAsia"/>
            <w:lang w:eastAsia="ko-KR"/>
          </w:rPr>
          <w:t xml:space="preserve">As </w:t>
        </w:r>
      </w:ins>
      <w:ins w:id="10" w:author="Ricardo Mejia-Alvarez" w:date="2017-03-10T14:30:00Z">
        <m:oMath>
          <m:r>
            <w:rPr>
              <w:rFonts w:ascii="Cambria Math" w:eastAsiaTheme="minorEastAsia" w:hAnsi="Cambria Math"/>
              <w:lang w:eastAsia="ko-KR"/>
            </w:rPr>
            <m:t>θ</m:t>
          </m:r>
        </m:oMath>
        <w:r w:rsidR="00CC5FF7">
          <w:rPr>
            <w:rFonts w:eastAsiaTheme="minorEastAsia"/>
            <w:lang w:eastAsia="ko-KR"/>
          </w:rPr>
          <w:t xml:space="preserve"> is decreased, the stagnation streamline moves away from the centerline of the jet, toward trajectories that start closer to the outer edge of the jet.</w:t>
        </w:r>
      </w:ins>
      <w:ins w:id="11" w:author="Ricardo Mejia-Alvarez" w:date="2017-03-10T14:31:00Z">
        <w:r w:rsidR="00163E4E">
          <w:rPr>
            <w:rFonts w:eastAsiaTheme="minorEastAsia"/>
            <w:lang w:eastAsia="ko-KR"/>
          </w:rPr>
          <w:t xml:space="preserve"> </w:t>
        </w:r>
        <w:del w:id="12" w:author="Amy Manocchi" w:date="2017-03-24T10:19:00Z">
          <w:r w:rsidR="00163E4E" w:rsidDel="00416FF5">
            <w:rPr>
              <w:rFonts w:eastAsiaTheme="minorEastAsia"/>
              <w:lang w:eastAsia="ko-KR"/>
            </w:rPr>
            <w:delText>Hence,</w:delText>
          </w:r>
        </w:del>
      </w:ins>
      <w:ins w:id="13" w:author="Ricardo Mejia-Alvarez" w:date="2017-03-10T14:30:00Z">
        <w:r w:rsidR="00CC5FF7">
          <w:rPr>
            <w:rFonts w:eastAsiaTheme="minorEastAsia"/>
            <w:lang w:eastAsia="ko-KR"/>
          </w:rPr>
          <w:t xml:space="preserve"> </w:t>
        </w:r>
      </w:ins>
      <w:ins w:id="14" w:author="Amy Manocchi" w:date="2017-03-24T10:19:00Z">
        <w:r w:rsidR="00416FF5">
          <w:rPr>
            <w:rFonts w:eastAsiaTheme="minorEastAsia"/>
            <w:lang w:eastAsia="ko-KR"/>
          </w:rPr>
          <w:t>S</w:t>
        </w:r>
      </w:ins>
      <w:ins w:id="15" w:author="Ricardo Mejia-Alvarez" w:date="2017-03-10T14:32:00Z">
        <w:del w:id="16" w:author="Amy Manocchi" w:date="2017-03-24T10:19:00Z">
          <w:r w:rsidR="00163E4E" w:rsidDel="00416FF5">
            <w:rPr>
              <w:rFonts w:eastAsiaTheme="minorEastAsia"/>
              <w:lang w:eastAsia="ko-KR"/>
            </w:rPr>
            <w:delText>s</w:delText>
          </w:r>
        </w:del>
      </w:ins>
      <w:ins w:id="17" w:author="Ricardo Mejia-Alvarez" w:date="2017-03-10T14:27:00Z">
        <w:r w:rsidR="00CC5FF7">
          <w:rPr>
            <w:rFonts w:eastAsiaTheme="minorEastAsia"/>
            <w:lang w:eastAsia="ko-KR"/>
          </w:rPr>
          <w:t xml:space="preserve">ince </w:t>
        </w:r>
      </w:ins>
      <w:ins w:id="18" w:author="Ricardo Mejia-Alvarez" w:date="2017-03-10T14:32:00Z">
        <w:r w:rsidR="00163E4E">
          <w:rPr>
            <w:rFonts w:eastAsiaTheme="minorEastAsia"/>
            <w:lang w:eastAsia="ko-KR"/>
          </w:rPr>
          <w:t>90</w:t>
        </w:r>
        <w:r w:rsidR="00163E4E" w:rsidRPr="00163E4E">
          <w:rPr>
            <w:rFonts w:eastAsiaTheme="minorEastAsia"/>
            <w:vertAlign w:val="superscript"/>
            <w:lang w:eastAsia="ko-KR"/>
            <w:rPrChange w:id="19" w:author="Ricardo Mejia-Alvarez" w:date="2017-03-10T14:32:00Z">
              <w:rPr>
                <w:rFonts w:eastAsiaTheme="minorEastAsia"/>
                <w:lang w:eastAsia="ko-KR"/>
              </w:rPr>
            </w:rPrChange>
          </w:rPr>
          <w:t>o</w:t>
        </w:r>
        <w:r w:rsidR="00163E4E">
          <w:rPr>
            <w:rFonts w:eastAsiaTheme="minorEastAsia"/>
            <w:lang w:eastAsia="ko-KR"/>
          </w:rPr>
          <w:t xml:space="preserve"> </w:t>
        </w:r>
      </w:ins>
      <w:ins w:id="20" w:author="Ricardo Mejia-Alvarez" w:date="2017-03-10T14:27:00Z">
        <w:r w:rsidR="00CC5FF7">
          <w:rPr>
            <w:rFonts w:eastAsiaTheme="minorEastAsia"/>
            <w:lang w:eastAsia="ko-KR"/>
          </w:rPr>
          <w:t xml:space="preserve">is also the trajectory of maximum velocity, ergo maximum dynamic pressure, its resulting stagnation point will </w:t>
        </w:r>
      </w:ins>
      <w:ins w:id="21" w:author="Ricardo Mejia-Alvarez" w:date="2017-03-10T14:29:00Z">
        <w:r w:rsidR="00CC5FF7">
          <w:rPr>
            <w:rFonts w:eastAsiaTheme="minorEastAsia"/>
            <w:lang w:eastAsia="ko-KR"/>
          </w:rPr>
          <w:t xml:space="preserve">reach the maximum value of pressure compared </w:t>
        </w:r>
      </w:ins>
      <w:ins w:id="22" w:author="Ricardo Mejia-Alvarez" w:date="2017-03-10T14:32:00Z">
        <w:r w:rsidR="00163E4E">
          <w:rPr>
            <w:rFonts w:eastAsiaTheme="minorEastAsia"/>
            <w:lang w:eastAsia="ko-KR"/>
          </w:rPr>
          <w:t xml:space="preserve">to other trajectories at smaller values of </w:t>
        </w:r>
      </w:ins>
      <w:ins w:id="23" w:author="Ricardo Mejia-Alvarez" w:date="2017-03-10T14:33:00Z">
        <m:oMath>
          <m:r>
            <w:rPr>
              <w:rFonts w:ascii="Cambria Math" w:eastAsiaTheme="minorEastAsia" w:hAnsi="Cambria Math"/>
              <w:lang w:eastAsia="ko-KR"/>
            </w:rPr>
            <m:t>θ</m:t>
          </m:r>
        </m:oMath>
        <w:r w:rsidR="00163E4E">
          <w:rPr>
            <w:rFonts w:eastAsiaTheme="minorEastAsia"/>
            <w:lang w:eastAsia="ko-KR"/>
          </w:rPr>
          <w:t xml:space="preserve">. </w:t>
        </w:r>
      </w:ins>
      <w:ins w:id="24" w:author="Ricardo Mejia-Alvarez" w:date="2017-03-10T14:34:00Z">
        <w:r w:rsidR="001D4724">
          <w:rPr>
            <w:rFonts w:eastAsiaTheme="minorEastAsia"/>
            <w:lang w:eastAsia="ko-KR"/>
          </w:rPr>
          <w:t xml:space="preserve">In summary, the effect of the impingement angle on the pressure profile is to reduce its maximum value and displace its peak toward regions of the </w:t>
        </w:r>
      </w:ins>
      <w:ins w:id="25" w:author="Ricardo Mejia-Alvarez" w:date="2017-03-10T14:37:00Z">
        <w:r w:rsidR="001D4724">
          <w:rPr>
            <w:rFonts w:eastAsiaTheme="minorEastAsia"/>
            <w:lang w:eastAsia="ko-KR"/>
          </w:rPr>
          <w:t>plate closer to the jet exit.</w:t>
        </w:r>
      </w:ins>
    </w:p>
    <w:p w14:paraId="7B8808D8" w14:textId="4729C5FE" w:rsidR="00A87F11" w:rsidRDefault="005965ED" w:rsidP="00182CC8">
      <w:pPr>
        <w:rPr>
          <w:rFonts w:eastAsiaTheme="minorEastAsia"/>
          <w:lang w:eastAsia="ko-KR"/>
        </w:rPr>
      </w:pPr>
      <w:r>
        <w:rPr>
          <w:rFonts w:eastAsiaTheme="minorEastAsia"/>
          <w:lang w:eastAsia="ko-KR"/>
        </w:rPr>
        <w:t>The dashed line in figure 1</w:t>
      </w:r>
      <w:r w:rsidR="00E1538D">
        <w:rPr>
          <w:rFonts w:eastAsiaTheme="minorEastAsia"/>
          <w:lang w:eastAsia="ko-KR"/>
        </w:rPr>
        <w:t>(A)</w:t>
      </w:r>
      <w:r>
        <w:rPr>
          <w:rFonts w:eastAsiaTheme="minorEastAsia"/>
          <w:lang w:eastAsia="ko-KR"/>
        </w:rPr>
        <w:t xml:space="preserve"> represents the </w:t>
      </w:r>
      <w:r w:rsidR="00B640C2">
        <w:rPr>
          <w:rFonts w:eastAsiaTheme="minorEastAsia"/>
          <w:lang w:eastAsia="ko-KR"/>
        </w:rPr>
        <w:t xml:space="preserve">net </w:t>
      </w:r>
      <w:r>
        <w:rPr>
          <w:rFonts w:eastAsiaTheme="minorEastAsia"/>
          <w:lang w:eastAsia="ko-KR"/>
        </w:rPr>
        <w:t xml:space="preserve">pressure distribution along </w:t>
      </w:r>
      <w:r w:rsidR="00E1538D">
        <w:rPr>
          <w:rFonts w:eastAsiaTheme="minorEastAsia"/>
          <w:lang w:eastAsia="ko-KR"/>
        </w:rPr>
        <w:t xml:space="preserve">the surface of </w:t>
      </w:r>
      <w:r>
        <w:rPr>
          <w:rFonts w:eastAsiaTheme="minorEastAsia"/>
          <w:lang w:eastAsia="ko-KR"/>
        </w:rPr>
        <w:t>the plate</w:t>
      </w:r>
      <w:r w:rsidR="00E1538D">
        <w:rPr>
          <w:rFonts w:eastAsiaTheme="minorEastAsia"/>
          <w:lang w:eastAsia="ko-KR"/>
        </w:rPr>
        <w:t xml:space="preserve"> exposed to the jet</w:t>
      </w:r>
      <w:r>
        <w:rPr>
          <w:rFonts w:eastAsiaTheme="minorEastAsia"/>
          <w:lang w:eastAsia="ko-KR"/>
        </w:rPr>
        <w:t>.</w:t>
      </w:r>
      <w:r w:rsidR="009E30B5">
        <w:rPr>
          <w:rFonts w:eastAsiaTheme="minorEastAsia"/>
          <w:lang w:eastAsia="ko-KR"/>
        </w:rPr>
        <w:t xml:space="preserve"> </w:t>
      </w:r>
      <w:r w:rsidR="00E1538D">
        <w:t>Note from figure 1(B) that the</w:t>
      </w:r>
      <w:r w:rsidR="00B640C2">
        <w:t xml:space="preserve"> total pressure on the plate, </w:t>
      </w:r>
      <m:oMath>
        <m:r>
          <w:rPr>
            <w:rFonts w:ascii="Cambria Math" w:hAnsi="Cambria Math"/>
          </w:rPr>
          <m:t>P</m:t>
        </m:r>
        <m:d>
          <m:dPr>
            <m:ctrlPr>
              <w:rPr>
                <w:rFonts w:ascii="Cambria Math" w:hAnsi="Cambria Math"/>
                <w:i/>
              </w:rPr>
            </m:ctrlPr>
          </m:dPr>
          <m:e>
            <m:r>
              <w:rPr>
                <w:rFonts w:ascii="Cambria Math" w:hAnsi="Cambria Math"/>
              </w:rPr>
              <m:t>y</m:t>
            </m:r>
          </m:e>
        </m:d>
      </m:oMath>
      <w:r w:rsidR="00B640C2">
        <w:rPr>
          <w:rFonts w:eastAsiaTheme="minorEastAsia"/>
        </w:rPr>
        <w:t xml:space="preserve">, </w:t>
      </w:r>
      <w:r w:rsidR="00B640C2">
        <w:t xml:space="preserve">is the addition of the surrounding pressure, </w:t>
      </w:r>
      <m:oMath>
        <m:sSub>
          <m:sSubPr>
            <m:ctrlPr>
              <w:rPr>
                <w:rFonts w:ascii="Cambria Math" w:hAnsi="Cambria Math"/>
                <w:i/>
              </w:rPr>
            </m:ctrlPr>
          </m:sSubPr>
          <m:e>
            <m:r>
              <w:rPr>
                <w:rFonts w:ascii="Cambria Math" w:hAnsi="Cambria Math"/>
              </w:rPr>
              <m:t>P</m:t>
            </m:r>
          </m:e>
          <m:sub>
            <m:r>
              <m:rPr>
                <m:sty m:val="p"/>
              </m:rPr>
              <w:rPr>
                <w:rFonts w:ascii="Cambria Math" w:hAnsi="Cambria Math"/>
              </w:rPr>
              <m:t>rec</m:t>
            </m:r>
          </m:sub>
        </m:sSub>
      </m:oMath>
      <w:r w:rsidR="00B640C2">
        <w:rPr>
          <w:rFonts w:eastAsiaTheme="minorEastAsia"/>
        </w:rPr>
        <w:t>,</w:t>
      </w:r>
      <w:r w:rsidR="00B640C2">
        <w:t xml:space="preserve"> plus the impingement pressure or overpressure,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y</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rec</m:t>
            </m:r>
          </m:sub>
        </m:sSub>
      </m:oMath>
      <w:r w:rsidR="00B640C2">
        <w:t>. Since the surrounding pressure is homogeneously distributed, it cancels out and the</w:t>
      </w:r>
      <w:r w:rsidR="00E1538D">
        <w:t xml:space="preserve"> load on the plate is strictly the result of the overpressure</w:t>
      </w:r>
      <w:r w:rsidR="00E1538D">
        <w:rPr>
          <w:rFonts w:eastAsiaTheme="minorEastAsia"/>
        </w:rPr>
        <w:t>.</w:t>
      </w:r>
      <w:r w:rsidR="00E1538D">
        <w:t xml:space="preserve"> </w:t>
      </w:r>
      <w:r w:rsidR="009E30B5">
        <w:rPr>
          <w:rFonts w:eastAsiaTheme="minorEastAsia"/>
          <w:lang w:eastAsia="ko-KR"/>
        </w:rPr>
        <w:t>Th</w:t>
      </w:r>
      <w:r w:rsidR="00B640C2">
        <w:rPr>
          <w:rFonts w:eastAsiaTheme="minorEastAsia"/>
          <w:lang w:eastAsia="ko-KR"/>
        </w:rPr>
        <w:t>is</w:t>
      </w:r>
      <w:r w:rsidR="009E30B5">
        <w:rPr>
          <w:rFonts w:eastAsiaTheme="minorEastAsia"/>
          <w:lang w:eastAsia="ko-KR"/>
        </w:rPr>
        <w:t xml:space="preserve"> </w:t>
      </w:r>
      <w:r w:rsidR="00F066E1">
        <w:rPr>
          <w:rFonts w:eastAsiaTheme="minorEastAsia"/>
          <w:lang w:eastAsia="ko-KR"/>
        </w:rPr>
        <w:t>pressure distribution will be determined experimentally</w:t>
      </w:r>
      <w:r w:rsidR="00A87F11">
        <w:rPr>
          <w:rFonts w:eastAsiaTheme="minorEastAsia"/>
          <w:lang w:eastAsia="ko-KR"/>
        </w:rPr>
        <w:t xml:space="preserve"> and used to estimate the net load on the plate</w:t>
      </w:r>
      <w:r w:rsidR="00F066E1">
        <w:rPr>
          <w:rFonts w:eastAsiaTheme="minorEastAsia"/>
          <w:lang w:eastAsia="ko-KR"/>
        </w:rPr>
        <w:t xml:space="preserve"> </w:t>
      </w:r>
      <w:r w:rsidR="00A87F11">
        <w:t>according to the following integral:</w:t>
      </w:r>
    </w:p>
    <w:tbl>
      <w:tblPr>
        <w:tblStyle w:val="TableGrid"/>
        <w:tblW w:w="9036"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0"/>
        <w:gridCol w:w="936"/>
      </w:tblGrid>
      <w:tr w:rsidR="00A87F11" w14:paraId="2E555DED" w14:textId="77777777" w:rsidTr="005C6A8D">
        <w:tc>
          <w:tcPr>
            <w:tcW w:w="8100" w:type="dxa"/>
          </w:tcPr>
          <w:p w14:paraId="305E0C6F" w14:textId="77777777" w:rsidR="00A87F11" w:rsidRPr="00CC551C" w:rsidRDefault="00A87F11" w:rsidP="005C6A8D">
            <w:pPr>
              <w:spacing w:before="120" w:after="120"/>
            </w:pPr>
            <m:oMathPara>
              <m:oMathParaPr>
                <m:jc m:val="left"/>
              </m:oMathParaPr>
              <m:oMath>
                <m:r>
                  <w:rPr>
                    <w:rFonts w:ascii="Cambria Math" w:eastAsiaTheme="minorEastAsia" w:hAnsi="Cambria Math" w:cstheme="minorBidi"/>
                  </w:rPr>
                  <m:t>F=</m:t>
                </m:r>
                <m:nary>
                  <m:naryPr>
                    <m:limLoc m:val="undOvr"/>
                    <m:ctrlPr>
                      <w:rPr>
                        <w:rFonts w:ascii="Cambria Math" w:eastAsiaTheme="minorEastAsia" w:hAnsi="Cambria Math" w:cstheme="minorBidi"/>
                        <w:i/>
                      </w:rPr>
                    </m:ctrlPr>
                  </m:naryPr>
                  <m:sub>
                    <m:r>
                      <w:rPr>
                        <w:rFonts w:ascii="Cambria Math" w:eastAsiaTheme="minorEastAsia" w:hAnsi="Cambria Math" w:cstheme="minorBidi"/>
                      </w:rPr>
                      <m:t>-∞</m:t>
                    </m:r>
                  </m:sub>
                  <m:sup>
                    <m:r>
                      <w:rPr>
                        <w:rFonts w:ascii="Cambria Math" w:eastAsiaTheme="minorEastAsia" w:hAnsi="Cambria Math" w:cstheme="minorBidi"/>
                      </w:rPr>
                      <m:t>+∞</m:t>
                    </m:r>
                  </m:sup>
                  <m:e>
                    <m:d>
                      <m:dPr>
                        <m:begChr m:val="["/>
                        <m:endChr m:val="]"/>
                        <m:ctrlPr>
                          <w:rPr>
                            <w:rFonts w:ascii="Cambria Math" w:eastAsiaTheme="minorEastAsia" w:hAnsi="Cambria Math" w:cstheme="minorBidi"/>
                            <w:i/>
                          </w:rPr>
                        </m:ctrlPr>
                      </m:dPr>
                      <m:e>
                        <m:r>
                          <w:rPr>
                            <w:rFonts w:ascii="Cambria Math" w:eastAsiaTheme="minorEastAsia" w:hAnsi="Cambria Math" w:cstheme="minorBidi"/>
                          </w:rPr>
                          <m:t>P</m:t>
                        </m:r>
                        <m:d>
                          <m:dPr>
                            <m:ctrlPr>
                              <w:rPr>
                                <w:rFonts w:ascii="Cambria Math" w:eastAsiaTheme="minorEastAsia" w:hAnsi="Cambria Math"/>
                                <w:i/>
                              </w:rPr>
                            </m:ctrlPr>
                          </m:dPr>
                          <m:e>
                            <m:r>
                              <w:rPr>
                                <w:rFonts w:ascii="Cambria Math" w:eastAsiaTheme="minorEastAsia" w:hAnsi="Cambria Math" w:cstheme="minorBidi"/>
                              </w:rPr>
                              <m:t>y</m:t>
                            </m:r>
                          </m:e>
                        </m:d>
                        <m:r>
                          <w:rPr>
                            <w:rFonts w:ascii="Cambria Math" w:eastAsiaTheme="minorEastAsia" w:hAnsi="Cambria Math" w:cstheme="minorBidi"/>
                          </w:rPr>
                          <m:t>-</m:t>
                        </m:r>
                        <m:sSub>
                          <m:sSubPr>
                            <m:ctrlPr>
                              <w:rPr>
                                <w:rFonts w:ascii="Cambria Math" w:eastAsiaTheme="minorEastAsia" w:hAnsi="Cambria Math" w:cstheme="minorBidi"/>
                                <w:i/>
                              </w:rPr>
                            </m:ctrlPr>
                          </m:sSubPr>
                          <m:e>
                            <m:r>
                              <w:rPr>
                                <w:rFonts w:ascii="Cambria Math" w:eastAsiaTheme="minorEastAsia" w:hAnsi="Cambria Math" w:cstheme="minorBidi"/>
                              </w:rPr>
                              <m:t>P</m:t>
                            </m:r>
                          </m:e>
                          <m:sub>
                            <m:r>
                              <m:rPr>
                                <m:sty m:val="p"/>
                              </m:rPr>
                              <w:rPr>
                                <w:rFonts w:ascii="Cambria Math" w:eastAsiaTheme="minorEastAsia" w:hAnsi="Cambria Math" w:cstheme="minorBidi"/>
                              </w:rPr>
                              <m:t>rec</m:t>
                            </m:r>
                          </m:sub>
                        </m:sSub>
                      </m:e>
                    </m:d>
                    <m:r>
                      <w:rPr>
                        <w:rFonts w:ascii="Cambria Math" w:eastAsiaTheme="minorEastAsia" w:hAnsi="Cambria Math" w:cstheme="minorBidi"/>
                      </w:rPr>
                      <m:t>Ldy</m:t>
                    </m:r>
                  </m:e>
                </m:nary>
              </m:oMath>
            </m:oMathPara>
          </w:p>
        </w:tc>
        <w:tc>
          <w:tcPr>
            <w:tcW w:w="936" w:type="dxa"/>
          </w:tcPr>
          <w:p w14:paraId="230FC06A" w14:textId="77777777" w:rsidR="00A87F11" w:rsidRDefault="00A87F11" w:rsidP="005C6A8D">
            <w:pPr>
              <w:pStyle w:val="ListParagraph"/>
              <w:widowControl/>
              <w:numPr>
                <w:ilvl w:val="0"/>
                <w:numId w:val="2"/>
              </w:numPr>
              <w:autoSpaceDE/>
              <w:autoSpaceDN/>
              <w:adjustRightInd/>
              <w:spacing w:before="120" w:after="120"/>
              <w:jc w:val="right"/>
            </w:pPr>
            <w:bookmarkStart w:id="26" w:name="_Ref475212745"/>
            <w:r>
              <w:t xml:space="preserve"> </w:t>
            </w:r>
            <w:bookmarkEnd w:id="26"/>
          </w:p>
        </w:tc>
      </w:tr>
    </w:tbl>
    <w:p w14:paraId="5FD5A339" w14:textId="322C286B" w:rsidR="00A87F11" w:rsidRDefault="00A87F11" w:rsidP="00CF5805">
      <w:pPr>
        <w:rPr>
          <w:rFonts w:eastAsiaTheme="minorEastAsia"/>
        </w:rPr>
      </w:pPr>
      <w:r>
        <w:t>Since the experimental data is discrete, this integral can be estimated using the trapezoidal rule or the Simpson’s rule [</w:t>
      </w:r>
      <w:r>
        <w:fldChar w:fldCharType="begin"/>
      </w:r>
      <w:r>
        <w:instrText xml:space="preserve"> REF _Ref474050248 \r \h </w:instrText>
      </w:r>
      <w:r>
        <w:fldChar w:fldCharType="separate"/>
      </w:r>
      <w:r w:rsidR="008C6369">
        <w:t>4</w:t>
      </w:r>
      <w:r>
        <w:fldChar w:fldCharType="end"/>
      </w:r>
      <w:r>
        <w:t>].</w:t>
      </w:r>
    </w:p>
    <w:p w14:paraId="726E3EAA" w14:textId="4FE81092" w:rsidR="0005433E" w:rsidRDefault="00634ADE" w:rsidP="00CF5805">
      <w:pPr>
        <w:rPr>
          <w:rFonts w:eastAsiaTheme="minorEastAsia"/>
        </w:rPr>
      </w:pPr>
      <w:r>
        <w:rPr>
          <w:rFonts w:eastAsiaTheme="minorEastAsia"/>
        </w:rPr>
        <w:t>In addition</w:t>
      </w:r>
      <w:r w:rsidR="00CF5805">
        <w:rPr>
          <w:rFonts w:eastAsiaTheme="minorEastAsia"/>
        </w:rPr>
        <w:t xml:space="preserve">, when fluids are discharged from a higher-pressure region to a lower pressure region through orifices or slits, the issuing </w:t>
      </w:r>
      <w:proofErr w:type="gramStart"/>
      <w:r w:rsidR="00CF5805">
        <w:rPr>
          <w:rFonts w:eastAsiaTheme="minorEastAsia"/>
        </w:rPr>
        <w:t xml:space="preserve">jet tends to converge initially into a region called the </w:t>
      </w:r>
      <w:r w:rsidR="00CF5805">
        <w:rPr>
          <w:rFonts w:eastAsiaTheme="minorEastAsia"/>
          <w:i/>
        </w:rPr>
        <w:t>vena contracta</w:t>
      </w:r>
      <w:r w:rsidR="00CF5805">
        <w:rPr>
          <w:rFonts w:eastAsiaTheme="minorEastAsia"/>
        </w:rPr>
        <w:t xml:space="preserve"> </w:t>
      </w:r>
      <w:r w:rsidR="00AB6087">
        <w:rPr>
          <w:rFonts w:eastAsiaTheme="minorEastAsia"/>
        </w:rPr>
        <w:t xml:space="preserve">(see </w:t>
      </w:r>
      <w:del w:id="27" w:author="Amy Manocchi" w:date="2017-03-24T10:20:00Z">
        <w:r w:rsidR="00AB6087" w:rsidDel="00416FF5">
          <w:rPr>
            <w:rFonts w:eastAsiaTheme="minorEastAsia"/>
          </w:rPr>
          <w:delText xml:space="preserve">figure </w:delText>
        </w:r>
      </w:del>
      <w:ins w:id="28" w:author="Amy Manocchi" w:date="2017-03-24T10:20:00Z">
        <w:r w:rsidR="00416FF5">
          <w:rPr>
            <w:rFonts w:eastAsiaTheme="minorEastAsia"/>
          </w:rPr>
          <w:t>F</w:t>
        </w:r>
        <w:r w:rsidR="00416FF5">
          <w:rPr>
            <w:rFonts w:eastAsiaTheme="minorEastAsia"/>
          </w:rPr>
          <w:t xml:space="preserve">igure </w:t>
        </w:r>
      </w:ins>
      <w:r w:rsidR="00AB6087">
        <w:rPr>
          <w:rFonts w:eastAsiaTheme="minorEastAsia"/>
        </w:rPr>
        <w:t xml:space="preserve">1 for reference) </w:t>
      </w:r>
      <w:r w:rsidR="00CF5805">
        <w:rPr>
          <w:rFonts w:eastAsiaTheme="minorEastAsia"/>
        </w:rPr>
        <w:t>and then diverge</w:t>
      </w:r>
      <w:proofErr w:type="gramEnd"/>
      <w:r w:rsidR="00CF5805">
        <w:rPr>
          <w:rFonts w:eastAsiaTheme="minorEastAsia"/>
        </w:rPr>
        <w:t xml:space="preserve"> thereafter as it flows away from the discharge port [</w:t>
      </w:r>
      <w:r w:rsidR="00774960">
        <w:rPr>
          <w:rFonts w:eastAsiaTheme="minorEastAsia"/>
        </w:rPr>
        <w:fldChar w:fldCharType="begin"/>
      </w:r>
      <w:r w:rsidR="00774960">
        <w:rPr>
          <w:rFonts w:eastAsiaTheme="minorEastAsia"/>
        </w:rPr>
        <w:instrText xml:space="preserve"> REF _Ref475202129 \r \h </w:instrText>
      </w:r>
      <w:r w:rsidR="00774960">
        <w:rPr>
          <w:rFonts w:eastAsiaTheme="minorEastAsia"/>
        </w:rPr>
      </w:r>
      <w:r w:rsidR="00774960">
        <w:rPr>
          <w:rFonts w:eastAsiaTheme="minorEastAsia"/>
        </w:rPr>
        <w:fldChar w:fldCharType="separate"/>
      </w:r>
      <w:r w:rsidR="008C6369">
        <w:rPr>
          <w:rFonts w:eastAsiaTheme="minorEastAsia"/>
        </w:rPr>
        <w:t>5</w:t>
      </w:r>
      <w:r w:rsidR="00774960">
        <w:rPr>
          <w:rFonts w:eastAsiaTheme="minorEastAsia"/>
        </w:rPr>
        <w:fldChar w:fldCharType="end"/>
      </w:r>
      <w:r w:rsidR="00CF5805">
        <w:rPr>
          <w:rFonts w:eastAsiaTheme="minorEastAsia"/>
        </w:rPr>
        <w:t xml:space="preserve">]. The </w:t>
      </w:r>
      <w:r w:rsidR="00CF5805">
        <w:rPr>
          <w:rFonts w:eastAsiaTheme="minorEastAsia"/>
          <w:i/>
        </w:rPr>
        <w:t>vena contracta</w:t>
      </w:r>
      <w:r w:rsidR="00CF5805">
        <w:rPr>
          <w:rFonts w:eastAsiaTheme="minorEastAsia"/>
        </w:rPr>
        <w:t xml:space="preserve"> is in fact the first location after a jet leaves its discharge port in which the streamlines become parallel. Consequently, this is the first place along the jet in which the static pressure equals the pressure of the surroundings [</w:t>
      </w:r>
      <w:r w:rsidR="00774960">
        <w:rPr>
          <w:rFonts w:eastAsiaTheme="minorEastAsia"/>
        </w:rPr>
        <w:fldChar w:fldCharType="begin"/>
      </w:r>
      <w:r w:rsidR="00774960">
        <w:rPr>
          <w:rFonts w:eastAsiaTheme="minorEastAsia"/>
        </w:rPr>
        <w:instrText xml:space="preserve"> REF _Ref475202129 \r \h </w:instrText>
      </w:r>
      <w:r w:rsidR="00774960">
        <w:rPr>
          <w:rFonts w:eastAsiaTheme="minorEastAsia"/>
        </w:rPr>
      </w:r>
      <w:r w:rsidR="00774960">
        <w:rPr>
          <w:rFonts w:eastAsiaTheme="minorEastAsia"/>
        </w:rPr>
        <w:fldChar w:fldCharType="separate"/>
      </w:r>
      <w:r w:rsidR="008C6369">
        <w:rPr>
          <w:rFonts w:eastAsiaTheme="minorEastAsia"/>
        </w:rPr>
        <w:t>5</w:t>
      </w:r>
      <w:r w:rsidR="00774960">
        <w:rPr>
          <w:rFonts w:eastAsiaTheme="minorEastAsia"/>
        </w:rPr>
        <w:fldChar w:fldCharType="end"/>
      </w:r>
      <w:r w:rsidR="00CF5805">
        <w:rPr>
          <w:rFonts w:eastAsiaTheme="minorEastAsia"/>
        </w:rPr>
        <w:t xml:space="preserve">]. </w:t>
      </w:r>
      <w:r w:rsidR="0005433E">
        <w:rPr>
          <w:rFonts w:eastAsiaTheme="minorEastAsia"/>
        </w:rPr>
        <w:t>In the present experiment, the plenum is the higher-pressure region and the receiver is the lower-pressure region. Further,</w:t>
      </w:r>
      <w:r w:rsidR="00CF5805">
        <w:rPr>
          <w:rFonts w:eastAsiaTheme="minorEastAsia"/>
        </w:rPr>
        <w:t xml:space="preserve"> the</w:t>
      </w:r>
      <w:r w:rsidR="0005433E">
        <w:rPr>
          <w:rFonts w:eastAsiaTheme="minorEastAsia"/>
        </w:rPr>
        <w:t xml:space="preserve"> velocity inside the plenum is negligible, and it c</w:t>
      </w:r>
      <w:r w:rsidR="00C74F05">
        <w:rPr>
          <w:rFonts w:eastAsiaTheme="minorEastAsia"/>
        </w:rPr>
        <w:t>an</w:t>
      </w:r>
      <w:r w:rsidR="0005433E">
        <w:rPr>
          <w:rFonts w:eastAsiaTheme="minorEastAsia"/>
        </w:rPr>
        <w:t xml:space="preserve"> be </w:t>
      </w:r>
      <w:r w:rsidR="0005433E">
        <w:rPr>
          <w:rFonts w:eastAsiaTheme="minorEastAsia"/>
        </w:rPr>
        <w:lastRenderedPageBreak/>
        <w:t xml:space="preserve">considered stagnant with very good approximation. Hence, equation </w:t>
      </w:r>
      <w:r w:rsidR="0005433E">
        <w:rPr>
          <w:rFonts w:eastAsiaTheme="minorEastAsia"/>
        </w:rPr>
        <w:fldChar w:fldCharType="begin"/>
      </w:r>
      <w:r w:rsidR="0005433E">
        <w:rPr>
          <w:rFonts w:eastAsiaTheme="minorEastAsia"/>
        </w:rPr>
        <w:instrText xml:space="preserve"> REF _Ref473651564 \r \h </w:instrText>
      </w:r>
      <w:r w:rsidR="0005433E">
        <w:rPr>
          <w:rFonts w:eastAsiaTheme="minorEastAsia"/>
        </w:rPr>
      </w:r>
      <w:r w:rsidR="0005433E">
        <w:rPr>
          <w:rFonts w:eastAsiaTheme="minorEastAsia"/>
        </w:rPr>
        <w:fldChar w:fldCharType="separate"/>
      </w:r>
      <w:r w:rsidR="008C6369">
        <w:rPr>
          <w:rFonts w:eastAsiaTheme="minorEastAsia"/>
        </w:rPr>
        <w:t>(1)</w:t>
      </w:r>
      <w:r w:rsidR="0005433E">
        <w:rPr>
          <w:rFonts w:eastAsiaTheme="minorEastAsia"/>
        </w:rPr>
        <w:fldChar w:fldCharType="end"/>
      </w:r>
      <w:r w:rsidR="0005433E">
        <w:rPr>
          <w:rFonts w:eastAsiaTheme="minorEastAsia"/>
        </w:rPr>
        <w:t xml:space="preserve"> could be used to determine the velocity at the </w:t>
      </w:r>
      <w:r w:rsidR="0005433E" w:rsidRPr="00D60F7D">
        <w:rPr>
          <w:rFonts w:eastAsiaTheme="minorEastAsia"/>
          <w:i/>
        </w:rPr>
        <w:t>vena contract</w:t>
      </w:r>
      <w:r w:rsidR="0005433E">
        <w:rPr>
          <w:rFonts w:eastAsiaTheme="minorEastAsia"/>
        </w:rPr>
        <w:t>a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936"/>
      </w:tblGrid>
      <w:tr w:rsidR="0005433E" w14:paraId="131B4531" w14:textId="77777777" w:rsidTr="005C6A8D">
        <w:tc>
          <w:tcPr>
            <w:tcW w:w="8640" w:type="dxa"/>
          </w:tcPr>
          <w:p w14:paraId="7EE897A5" w14:textId="0451C88B" w:rsidR="0005433E" w:rsidRPr="00CC551C" w:rsidRDefault="00AE4AEA" w:rsidP="002C19B6">
            <w:pPr>
              <w:spacing w:before="120" w:after="120"/>
            </w:pPr>
            <m:oMathPara>
              <m:oMathParaPr>
                <m:jc m:val="left"/>
              </m:oMathParaPr>
              <m:oMath>
                <m:sSub>
                  <m:sSubPr>
                    <m:ctrlPr>
                      <w:rPr>
                        <w:rFonts w:ascii="Cambria Math" w:hAnsi="Cambria Math"/>
                      </w:rPr>
                    </m:ctrlPr>
                  </m:sSubPr>
                  <m:e>
                    <m:r>
                      <w:rPr>
                        <w:rFonts w:ascii="Cambria Math" w:hAnsi="Cambria Math"/>
                      </w:rPr>
                      <m:t>V</m:t>
                    </m:r>
                  </m:e>
                  <m:sub>
                    <m:r>
                      <m:rPr>
                        <m:sty m:val="p"/>
                      </m:rPr>
                      <w:rPr>
                        <w:rFonts w:ascii="Cambria Math" w:hAnsi="Cambria Math"/>
                      </w:rPr>
                      <m:t>VC</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ρ</m:t>
                        </m:r>
                      </m:num>
                      <m:den>
                        <m:r>
                          <w:rPr>
                            <w:rFonts w:ascii="Cambria Math" w:hAnsi="Cambria Math"/>
                          </w:rPr>
                          <m:t>2</m:t>
                        </m:r>
                      </m:den>
                    </m:f>
                    <m:d>
                      <m:dPr>
                        <m:ctrlPr>
                          <w:rPr>
                            <w:rFonts w:ascii="Cambria Math" w:eastAsiaTheme="minorEastAsia" w:hAnsi="Cambria Math" w:cstheme="minorBidi"/>
                            <w:i/>
                          </w:rPr>
                        </m:ctrlPr>
                      </m:dPr>
                      <m:e>
                        <m:sSub>
                          <m:sSubPr>
                            <m:ctrlPr>
                              <w:rPr>
                                <w:rFonts w:ascii="Cambria Math" w:eastAsiaTheme="minorEastAsia" w:hAnsi="Cambria Math" w:cstheme="minorBidi"/>
                                <w:i/>
                              </w:rPr>
                            </m:ctrlPr>
                          </m:sSubPr>
                          <m:e>
                            <m:r>
                              <w:rPr>
                                <w:rFonts w:ascii="Cambria Math" w:eastAsiaTheme="minorEastAsia" w:hAnsi="Cambria Math" w:cstheme="minorBidi"/>
                              </w:rPr>
                              <m:t>P</m:t>
                            </m:r>
                          </m:e>
                          <m:sub>
                            <m:r>
                              <m:rPr>
                                <m:sty m:val="p"/>
                              </m:rPr>
                              <w:rPr>
                                <w:rFonts w:ascii="Cambria Math" w:eastAsiaTheme="minorEastAsia" w:hAnsi="Cambria Math" w:cstheme="minorBidi"/>
                              </w:rPr>
                              <m:t>pl</m:t>
                            </m:r>
                          </m:sub>
                        </m:sSub>
                        <m:r>
                          <w:rPr>
                            <w:rFonts w:ascii="Cambria Math" w:eastAsiaTheme="minorEastAsia" w:hAnsi="Cambria Math" w:cstheme="minorBidi"/>
                          </w:rPr>
                          <m:t>-</m:t>
                        </m:r>
                        <m:sSub>
                          <m:sSubPr>
                            <m:ctrlPr>
                              <w:rPr>
                                <w:rFonts w:ascii="Cambria Math" w:eastAsiaTheme="minorEastAsia" w:hAnsi="Cambria Math" w:cstheme="minorBidi"/>
                                <w:i/>
                              </w:rPr>
                            </m:ctrlPr>
                          </m:sSubPr>
                          <m:e>
                            <m:r>
                              <w:rPr>
                                <w:rFonts w:ascii="Cambria Math" w:eastAsiaTheme="minorEastAsia" w:hAnsi="Cambria Math" w:cstheme="minorBidi"/>
                              </w:rPr>
                              <m:t>P</m:t>
                            </m:r>
                          </m:e>
                          <m:sub>
                            <m:r>
                              <m:rPr>
                                <m:sty m:val="p"/>
                              </m:rPr>
                              <w:rPr>
                                <w:rFonts w:ascii="Cambria Math" w:eastAsiaTheme="minorEastAsia" w:hAnsi="Cambria Math" w:cstheme="minorBidi"/>
                              </w:rPr>
                              <m:t>r</m:t>
                            </m:r>
                          </m:sub>
                        </m:sSub>
                      </m:e>
                    </m:d>
                  </m:e>
                </m:rad>
              </m:oMath>
            </m:oMathPara>
          </w:p>
        </w:tc>
        <w:tc>
          <w:tcPr>
            <w:tcW w:w="936" w:type="dxa"/>
          </w:tcPr>
          <w:p w14:paraId="3C0E7E97" w14:textId="77777777" w:rsidR="0005433E" w:rsidRDefault="0005433E" w:rsidP="005C6A8D">
            <w:pPr>
              <w:pStyle w:val="ListParagraph"/>
              <w:widowControl/>
              <w:numPr>
                <w:ilvl w:val="0"/>
                <w:numId w:val="2"/>
              </w:numPr>
              <w:autoSpaceDE/>
              <w:autoSpaceDN/>
              <w:adjustRightInd/>
              <w:spacing w:before="120" w:after="120"/>
              <w:jc w:val="right"/>
            </w:pPr>
            <w:bookmarkStart w:id="29" w:name="_Ref475204548"/>
            <w:r>
              <w:t xml:space="preserve"> </w:t>
            </w:r>
            <w:bookmarkEnd w:id="29"/>
          </w:p>
        </w:tc>
      </w:tr>
    </w:tbl>
    <w:p w14:paraId="04E01C2C" w14:textId="6FEBB6BC" w:rsidR="00CF5805" w:rsidRDefault="002C19B6" w:rsidP="00CF5805">
      <w:pPr>
        <w:rPr>
          <w:rFonts w:eastAsiaTheme="minorEastAsia"/>
        </w:rPr>
      </w:pPr>
      <w:r>
        <w:rPr>
          <w:rFonts w:eastAsiaTheme="minorEastAsia"/>
        </w:rPr>
        <w:t xml:space="preserve">Here,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pl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r</m:t>
            </m:r>
          </m:sub>
        </m:sSub>
      </m:oMath>
      <w:r w:rsidR="00C74F05">
        <w:rPr>
          <w:rFonts w:eastAsiaTheme="minorEastAsia"/>
        </w:rPr>
        <w:t xml:space="preserve"> is the pressure difference between the plenum and receiver.</w:t>
      </w:r>
      <w:r w:rsidR="00A03141">
        <w:rPr>
          <w:rFonts w:eastAsiaTheme="minorEastAsia"/>
        </w:rPr>
        <w:t xml:space="preserve"> In general, the contraction ratio between the slit width and the </w:t>
      </w:r>
      <w:r w:rsidR="00A03141" w:rsidRPr="00A03141">
        <w:rPr>
          <w:rFonts w:eastAsiaTheme="minorEastAsia"/>
          <w:i/>
        </w:rPr>
        <w:t>vena contracta</w:t>
      </w:r>
      <w:r w:rsidR="00A03141">
        <w:rPr>
          <w:rFonts w:eastAsiaTheme="minorEastAsia"/>
        </w:rPr>
        <w:t xml:space="preserve"> is </w:t>
      </w:r>
      <w:r w:rsidR="00B86FF3">
        <w:rPr>
          <w:rFonts w:eastAsiaTheme="minorEastAsia"/>
        </w:rPr>
        <w:t>very approximately</w:t>
      </w:r>
      <w:r w:rsidR="006C627C">
        <w:rPr>
          <w:rFonts w:eastAsiaTheme="minorEastAsia"/>
        </w:rPr>
        <w:t xml:space="preserve"> [</w:t>
      </w:r>
      <w:r w:rsidR="00AF70DE">
        <w:rPr>
          <w:rFonts w:eastAsiaTheme="minorEastAsia"/>
        </w:rPr>
        <w:fldChar w:fldCharType="begin"/>
      </w:r>
      <w:r w:rsidR="00AF70DE">
        <w:rPr>
          <w:rFonts w:eastAsiaTheme="minorEastAsia"/>
        </w:rPr>
        <w:instrText xml:space="preserve"> REF _Ref475202129 \r \h </w:instrText>
      </w:r>
      <w:r w:rsidR="00AF70DE">
        <w:rPr>
          <w:rFonts w:eastAsiaTheme="minorEastAsia"/>
        </w:rPr>
      </w:r>
      <w:r w:rsidR="00AF70DE">
        <w:rPr>
          <w:rFonts w:eastAsiaTheme="minorEastAsia"/>
        </w:rPr>
        <w:fldChar w:fldCharType="separate"/>
      </w:r>
      <w:r w:rsidR="008C6369">
        <w:rPr>
          <w:rFonts w:eastAsiaTheme="minorEastAsia"/>
        </w:rPr>
        <w:t>5</w:t>
      </w:r>
      <w:r w:rsidR="00AF70DE">
        <w:rPr>
          <w:rFonts w:eastAsiaTheme="minorEastAsia"/>
        </w:rPr>
        <w:fldChar w:fldCharType="end"/>
      </w:r>
      <w:r w:rsidR="00AF70DE">
        <w:rPr>
          <w:rFonts w:eastAsiaTheme="minorEastAsia"/>
        </w:rPr>
        <w:t xml:space="preserve">, </w:t>
      </w:r>
      <w:r w:rsidR="00AF70DE">
        <w:rPr>
          <w:rFonts w:eastAsiaTheme="minorEastAsia"/>
        </w:rPr>
        <w:fldChar w:fldCharType="begin"/>
      </w:r>
      <w:r w:rsidR="00AF70DE">
        <w:rPr>
          <w:rFonts w:eastAsiaTheme="minorEastAsia"/>
        </w:rPr>
        <w:instrText xml:space="preserve"> REF _Ref475204486 \r \h </w:instrText>
      </w:r>
      <w:r w:rsidR="00AF70DE">
        <w:rPr>
          <w:rFonts w:eastAsiaTheme="minorEastAsia"/>
        </w:rPr>
      </w:r>
      <w:r w:rsidR="00AF70DE">
        <w:rPr>
          <w:rFonts w:eastAsiaTheme="minorEastAsia"/>
        </w:rPr>
        <w:fldChar w:fldCharType="separate"/>
      </w:r>
      <w:r w:rsidR="008C6369">
        <w:rPr>
          <w:rFonts w:eastAsiaTheme="minorEastAsia"/>
        </w:rPr>
        <w:t>6</w:t>
      </w:r>
      <w:r w:rsidR="00AF70DE">
        <w:rPr>
          <w:rFonts w:eastAsiaTheme="minorEastAsia"/>
        </w:rPr>
        <w:fldChar w:fldCharType="end"/>
      </w:r>
      <w:r w:rsidR="00AF70DE">
        <w:rPr>
          <w:rFonts w:eastAsiaTheme="minorEastAsia"/>
        </w:rPr>
        <w:t xml:space="preserve">, </w:t>
      </w:r>
      <w:r w:rsidR="00AF70DE">
        <w:rPr>
          <w:rFonts w:eastAsiaTheme="minorEastAsia"/>
        </w:rPr>
        <w:fldChar w:fldCharType="begin"/>
      </w:r>
      <w:r w:rsidR="00AF70DE">
        <w:rPr>
          <w:rFonts w:eastAsiaTheme="minorEastAsia"/>
        </w:rPr>
        <w:instrText xml:space="preserve"> REF _Ref475204487 \r \h </w:instrText>
      </w:r>
      <w:r w:rsidR="00AF70DE">
        <w:rPr>
          <w:rFonts w:eastAsiaTheme="minorEastAsia"/>
        </w:rPr>
      </w:r>
      <w:r w:rsidR="00AF70DE">
        <w:rPr>
          <w:rFonts w:eastAsiaTheme="minorEastAsia"/>
        </w:rPr>
        <w:fldChar w:fldCharType="separate"/>
      </w:r>
      <w:r w:rsidR="008C6369">
        <w:rPr>
          <w:rFonts w:eastAsiaTheme="minorEastAsia"/>
        </w:rPr>
        <w:t>7</w:t>
      </w:r>
      <w:r w:rsidR="00AF70DE">
        <w:rPr>
          <w:rFonts w:eastAsiaTheme="minorEastAsia"/>
        </w:rPr>
        <w:fldChar w:fldCharType="end"/>
      </w:r>
      <w:r w:rsidR="006C627C">
        <w:rPr>
          <w:rFonts w:eastAsiaTheme="minorEastAsia"/>
        </w:rPr>
        <w:t>]</w:t>
      </w:r>
      <w:r w:rsidR="00B86FF3">
        <w:rPr>
          <w:rFonts w:eastAsiaTheme="minorEastAsia"/>
        </w:rPr>
        <w:t xml:space="preserve">: </w:t>
      </w:r>
      <w:r w:rsidR="00A03141">
        <w:rPr>
          <w:rFonts w:eastAsiaTheme="minorEastAsia"/>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936"/>
      </w:tblGrid>
      <w:tr w:rsidR="00B86FF3" w14:paraId="1A02853E" w14:textId="77777777" w:rsidTr="005C6A8D">
        <w:tc>
          <w:tcPr>
            <w:tcW w:w="8640" w:type="dxa"/>
          </w:tcPr>
          <w:p w14:paraId="2685323E" w14:textId="4CB93010" w:rsidR="00B86FF3" w:rsidRPr="00CC551C" w:rsidRDefault="00AE4AEA" w:rsidP="00B86FF3">
            <w:pPr>
              <w:spacing w:before="120" w:after="120"/>
            </w:pPr>
            <m:oMathPara>
              <m:oMathParaPr>
                <m:jc m:val="left"/>
              </m:oMathParaPr>
              <m:oMath>
                <m:sSub>
                  <m:sSubPr>
                    <m:ctrlPr>
                      <w:rPr>
                        <w:rFonts w:ascii="Cambria Math" w:hAnsi="Cambria Math"/>
                      </w:rPr>
                    </m:ctrlPr>
                  </m:sSubPr>
                  <m:e>
                    <m:r>
                      <w:rPr>
                        <w:rFonts w:ascii="Cambria Math" w:hAnsi="Cambria Math"/>
                      </w:rPr>
                      <m:t>C</m:t>
                    </m:r>
                  </m:e>
                  <m:sub>
                    <m:r>
                      <m:rPr>
                        <m:sty m:val="p"/>
                      </m:rPr>
                      <w:rPr>
                        <w:rFonts w:ascii="Cambria Math" w:hAnsi="Cambria Math"/>
                      </w:rPr>
                      <m:t>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m:rPr>
                            <m:sty m:val="p"/>
                          </m:rPr>
                          <w:rPr>
                            <w:rFonts w:ascii="Cambria Math" w:hAnsi="Cambria Math"/>
                          </w:rPr>
                          <m:t>VC</m:t>
                        </m:r>
                      </m:sub>
                    </m:sSub>
                  </m:num>
                  <m:den>
                    <m:sSub>
                      <m:sSubPr>
                        <m:ctrlPr>
                          <w:rPr>
                            <w:rFonts w:ascii="Cambria Math" w:hAnsi="Cambria Math"/>
                            <w:i/>
                          </w:rPr>
                        </m:ctrlPr>
                      </m:sSubPr>
                      <m:e>
                        <m:r>
                          <w:rPr>
                            <w:rFonts w:ascii="Cambria Math" w:hAnsi="Cambria Math"/>
                          </w:rPr>
                          <m:t>W</m:t>
                        </m:r>
                      </m:e>
                      <m:sub>
                        <m:r>
                          <m:rPr>
                            <m:sty m:val="p"/>
                          </m:rPr>
                          <w:rPr>
                            <w:rFonts w:ascii="Cambria Math" w:hAnsi="Cambria Math"/>
                          </w:rPr>
                          <m:t>n</m:t>
                        </m:r>
                      </m:sub>
                    </m:sSub>
                  </m:den>
                </m:f>
                <m:r>
                  <w:rPr>
                    <w:rFonts w:ascii="Cambria Math" w:hAnsi="Cambria Math"/>
                  </w:rPr>
                  <m:t>≅0.61</m:t>
                </m:r>
              </m:oMath>
            </m:oMathPara>
          </w:p>
        </w:tc>
        <w:tc>
          <w:tcPr>
            <w:tcW w:w="936" w:type="dxa"/>
          </w:tcPr>
          <w:p w14:paraId="5EE533D6" w14:textId="77777777" w:rsidR="00B86FF3" w:rsidRDefault="00B86FF3" w:rsidP="005C6A8D">
            <w:pPr>
              <w:pStyle w:val="ListParagraph"/>
              <w:widowControl/>
              <w:numPr>
                <w:ilvl w:val="0"/>
                <w:numId w:val="2"/>
              </w:numPr>
              <w:autoSpaceDE/>
              <w:autoSpaceDN/>
              <w:adjustRightInd/>
              <w:spacing w:before="120" w:after="120"/>
              <w:jc w:val="right"/>
            </w:pPr>
            <w:bookmarkStart w:id="30" w:name="_Ref475204550"/>
            <w:r>
              <w:t xml:space="preserve"> </w:t>
            </w:r>
            <w:bookmarkEnd w:id="30"/>
          </w:p>
        </w:tc>
      </w:tr>
    </w:tbl>
    <w:p w14:paraId="52177A9F" w14:textId="14E3FEFF" w:rsidR="00EC5FD9" w:rsidRDefault="00D20CC6" w:rsidP="00CF5805">
      <w:pPr>
        <w:rPr>
          <w:rFonts w:eastAsiaTheme="minorEastAsia"/>
        </w:rPr>
      </w:pPr>
      <w:r>
        <w:rPr>
          <w:rFonts w:eastAsiaTheme="minorEastAsia"/>
        </w:rPr>
        <w:t xml:space="preserve">Hence, the mass flow rate can be estimated from </w:t>
      </w:r>
      <w:r>
        <w:rPr>
          <w:rFonts w:eastAsiaTheme="minorEastAsia"/>
        </w:rPr>
        <w:fldChar w:fldCharType="begin"/>
      </w:r>
      <w:r>
        <w:rPr>
          <w:rFonts w:eastAsiaTheme="minorEastAsia"/>
        </w:rPr>
        <w:instrText xml:space="preserve"> REF _Ref475204548 \r \h </w:instrText>
      </w:r>
      <w:r>
        <w:rPr>
          <w:rFonts w:eastAsiaTheme="minorEastAsia"/>
        </w:rPr>
      </w:r>
      <w:r>
        <w:rPr>
          <w:rFonts w:eastAsiaTheme="minorEastAsia"/>
        </w:rPr>
        <w:fldChar w:fldCharType="separate"/>
      </w:r>
      <w:r w:rsidR="008C6369">
        <w:rPr>
          <w:rFonts w:eastAsiaTheme="minorEastAsia"/>
        </w:rPr>
        <w:t>(3)</w:t>
      </w:r>
      <w:r>
        <w:rPr>
          <w:rFonts w:eastAsiaTheme="minorEastAsia"/>
        </w:rPr>
        <w:fldChar w:fldCharType="end"/>
      </w:r>
      <w:r>
        <w:rPr>
          <w:rFonts w:eastAsiaTheme="minorEastAsia"/>
        </w:rPr>
        <w:t xml:space="preserve"> and </w:t>
      </w:r>
      <w:r>
        <w:rPr>
          <w:rFonts w:eastAsiaTheme="minorEastAsia"/>
        </w:rPr>
        <w:fldChar w:fldCharType="begin"/>
      </w:r>
      <w:r>
        <w:rPr>
          <w:rFonts w:eastAsiaTheme="minorEastAsia"/>
        </w:rPr>
        <w:instrText xml:space="preserve"> REF _Ref475204550 \r \h </w:instrText>
      </w:r>
      <w:r>
        <w:rPr>
          <w:rFonts w:eastAsiaTheme="minorEastAsia"/>
        </w:rPr>
      </w:r>
      <w:r>
        <w:rPr>
          <w:rFonts w:eastAsiaTheme="minorEastAsia"/>
        </w:rPr>
        <w:fldChar w:fldCharType="separate"/>
      </w:r>
      <w:r w:rsidR="008C6369">
        <w:rPr>
          <w:rFonts w:eastAsiaTheme="minorEastAsia"/>
        </w:rPr>
        <w:t>(4)</w:t>
      </w:r>
      <w:r>
        <w:rPr>
          <w:rFonts w:eastAsiaTheme="minorEastAsia"/>
        </w:rPr>
        <w:fldChar w:fldCharType="end"/>
      </w:r>
      <w:r>
        <w:rPr>
          <w:rFonts w:eastAsiaTheme="minorEastAsia"/>
        </w:rPr>
        <w:t xml:space="preserve">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936"/>
      </w:tblGrid>
      <w:tr w:rsidR="00D20CC6" w14:paraId="16245A86" w14:textId="77777777" w:rsidTr="005C6A8D">
        <w:tc>
          <w:tcPr>
            <w:tcW w:w="8640" w:type="dxa"/>
          </w:tcPr>
          <w:p w14:paraId="3E545F06" w14:textId="2EC40393" w:rsidR="00D20CC6" w:rsidRPr="00CC551C" w:rsidRDefault="00AE4AEA" w:rsidP="00D20CC6">
            <w:pPr>
              <w:spacing w:before="120" w:after="120"/>
            </w:pPr>
            <m:oMathPara>
              <m:oMathParaPr>
                <m:jc m:val="left"/>
              </m:oMathParaPr>
              <m:oMath>
                <m:acc>
                  <m:accPr>
                    <m:chr m:val="̇"/>
                    <m:ctrlPr>
                      <w:rPr>
                        <w:rFonts w:ascii="Cambria Math" w:hAnsi="Cambria Math"/>
                        <w:i/>
                      </w:rPr>
                    </m:ctrlPr>
                  </m:accPr>
                  <m:e>
                    <m:r>
                      <w:rPr>
                        <w:rFonts w:ascii="Cambria Math" w:hAnsi="Cambria Math"/>
                      </w:rPr>
                      <m:t>m</m:t>
                    </m:r>
                  </m:e>
                </m:acc>
                <m:r>
                  <w:rPr>
                    <w:rFonts w:ascii="Cambria Math" w:hAnsi="Cambria Math"/>
                  </w:rPr>
                  <m:t>=ρ</m:t>
                </m:r>
                <m:sSub>
                  <m:sSubPr>
                    <m:ctrlPr>
                      <w:rPr>
                        <w:rFonts w:ascii="Cambria Math" w:hAnsi="Cambria Math"/>
                      </w:rPr>
                    </m:ctrlPr>
                  </m:sSubPr>
                  <m:e>
                    <m:r>
                      <w:rPr>
                        <w:rFonts w:ascii="Cambria Math" w:hAnsi="Cambria Math"/>
                      </w:rPr>
                      <m:t>A</m:t>
                    </m:r>
                  </m:e>
                  <m:sub>
                    <m:r>
                      <m:rPr>
                        <m:sty m:val="p"/>
                      </m:rPr>
                      <w:rPr>
                        <w:rFonts w:ascii="Cambria Math" w:hAnsi="Cambria Math"/>
                      </w:rPr>
                      <m:t>VC</m:t>
                    </m:r>
                  </m:sub>
                </m:sSub>
                <m:sSub>
                  <m:sSubPr>
                    <m:ctrlPr>
                      <w:rPr>
                        <w:rFonts w:ascii="Cambria Math" w:hAnsi="Cambria Math"/>
                      </w:rPr>
                    </m:ctrlPr>
                  </m:sSubPr>
                  <m:e>
                    <m:r>
                      <w:rPr>
                        <w:rFonts w:ascii="Cambria Math" w:hAnsi="Cambria Math"/>
                      </w:rPr>
                      <m:t>V</m:t>
                    </m:r>
                  </m:e>
                  <m:sub>
                    <m:r>
                      <m:rPr>
                        <m:sty m:val="p"/>
                      </m:rPr>
                      <w:rPr>
                        <w:rFonts w:ascii="Cambria Math" w:hAnsi="Cambria Math"/>
                      </w:rPr>
                      <m:t>VC</m:t>
                    </m:r>
                  </m:sub>
                </m:sSub>
                <m:r>
                  <w:rPr>
                    <w:rFonts w:ascii="Cambria Math" w:hAnsi="Cambria Math"/>
                  </w:rPr>
                  <m:t>=ρL</m:t>
                </m:r>
                <m:sSub>
                  <m:sSubPr>
                    <m:ctrlPr>
                      <w:rPr>
                        <w:rFonts w:ascii="Cambria Math" w:hAnsi="Cambria Math"/>
                      </w:rPr>
                    </m:ctrlPr>
                  </m:sSubPr>
                  <m:e>
                    <m:r>
                      <w:rPr>
                        <w:rFonts w:ascii="Cambria Math" w:hAnsi="Cambria Math"/>
                      </w:rPr>
                      <m:t>W</m:t>
                    </m:r>
                  </m:e>
                  <m:sub>
                    <m:r>
                      <m:rPr>
                        <m:sty m:val="p"/>
                      </m:rPr>
                      <w:rPr>
                        <w:rFonts w:ascii="Cambria Math" w:hAnsi="Cambria Math"/>
                      </w:rPr>
                      <m:t>VC</m:t>
                    </m:r>
                  </m:sub>
                </m:sSub>
                <m:sSub>
                  <m:sSubPr>
                    <m:ctrlPr>
                      <w:rPr>
                        <w:rFonts w:ascii="Cambria Math" w:hAnsi="Cambria Math"/>
                      </w:rPr>
                    </m:ctrlPr>
                  </m:sSubPr>
                  <m:e>
                    <m:r>
                      <w:rPr>
                        <w:rFonts w:ascii="Cambria Math" w:hAnsi="Cambria Math"/>
                      </w:rPr>
                      <m:t>V</m:t>
                    </m:r>
                  </m:e>
                  <m:sub>
                    <m:r>
                      <m:rPr>
                        <m:sty m:val="p"/>
                      </m:rPr>
                      <w:rPr>
                        <w:rFonts w:ascii="Cambria Math" w:hAnsi="Cambria Math"/>
                      </w:rPr>
                      <m:t>VC</m:t>
                    </m:r>
                  </m:sub>
                </m:sSub>
                <m:r>
                  <w:rPr>
                    <w:rFonts w:ascii="Cambria Math" w:hAnsi="Cambria Math"/>
                  </w:rPr>
                  <m:t>=0.61ρL</m:t>
                </m:r>
                <m:sSub>
                  <m:sSubPr>
                    <m:ctrlPr>
                      <w:rPr>
                        <w:rFonts w:ascii="Cambria Math" w:hAnsi="Cambria Math"/>
                      </w:rPr>
                    </m:ctrlPr>
                  </m:sSubPr>
                  <m:e>
                    <m:r>
                      <w:rPr>
                        <w:rFonts w:ascii="Cambria Math" w:hAnsi="Cambria Math"/>
                      </w:rPr>
                      <m:t>W</m:t>
                    </m:r>
                  </m:e>
                  <m:sub>
                    <m:r>
                      <m:rPr>
                        <m:sty m:val="p"/>
                      </m:rPr>
                      <w:rPr>
                        <w:rFonts w:ascii="Cambria Math" w:hAnsi="Cambria Math"/>
                      </w:rPr>
                      <m:t>n</m:t>
                    </m:r>
                  </m:sub>
                </m:sSub>
                <m:rad>
                  <m:radPr>
                    <m:degHide m:val="1"/>
                    <m:ctrlPr>
                      <w:rPr>
                        <w:rFonts w:ascii="Cambria Math" w:hAnsi="Cambria Math"/>
                        <w:i/>
                      </w:rPr>
                    </m:ctrlPr>
                  </m:radPr>
                  <m:deg/>
                  <m:e>
                    <m:f>
                      <m:fPr>
                        <m:ctrlPr>
                          <w:rPr>
                            <w:rFonts w:ascii="Cambria Math" w:hAnsi="Cambria Math"/>
                            <w:i/>
                          </w:rPr>
                        </m:ctrlPr>
                      </m:fPr>
                      <m:num>
                        <m:r>
                          <w:rPr>
                            <w:rFonts w:ascii="Cambria Math" w:hAnsi="Cambria Math"/>
                          </w:rPr>
                          <m:t>ρ</m:t>
                        </m:r>
                      </m:num>
                      <m:den>
                        <m:r>
                          <w:rPr>
                            <w:rFonts w:ascii="Cambria Math" w:hAnsi="Cambria Math"/>
                          </w:rPr>
                          <m:t>2</m:t>
                        </m:r>
                      </m:den>
                    </m:f>
                    <m:d>
                      <m:dPr>
                        <m:ctrlPr>
                          <w:rPr>
                            <w:rFonts w:ascii="Cambria Math" w:eastAsiaTheme="minorEastAsia" w:hAnsi="Cambria Math" w:cstheme="minorBidi"/>
                            <w:i/>
                          </w:rPr>
                        </m:ctrlPr>
                      </m:dPr>
                      <m:e>
                        <m:sSub>
                          <m:sSubPr>
                            <m:ctrlPr>
                              <w:rPr>
                                <w:rFonts w:ascii="Cambria Math" w:eastAsiaTheme="minorEastAsia" w:hAnsi="Cambria Math" w:cstheme="minorBidi"/>
                                <w:i/>
                              </w:rPr>
                            </m:ctrlPr>
                          </m:sSubPr>
                          <m:e>
                            <m:r>
                              <w:rPr>
                                <w:rFonts w:ascii="Cambria Math" w:eastAsiaTheme="minorEastAsia" w:hAnsi="Cambria Math" w:cstheme="minorBidi"/>
                              </w:rPr>
                              <m:t>P</m:t>
                            </m:r>
                          </m:e>
                          <m:sub>
                            <m:r>
                              <m:rPr>
                                <m:sty m:val="p"/>
                              </m:rPr>
                              <w:rPr>
                                <w:rFonts w:ascii="Cambria Math" w:eastAsiaTheme="minorEastAsia" w:hAnsi="Cambria Math" w:cstheme="minorBidi"/>
                              </w:rPr>
                              <m:t>o</m:t>
                            </m:r>
                          </m:sub>
                        </m:sSub>
                        <m:r>
                          <w:rPr>
                            <w:rFonts w:ascii="Cambria Math" w:eastAsiaTheme="minorEastAsia" w:hAnsi="Cambria Math" w:cstheme="minorBidi"/>
                          </w:rPr>
                          <m:t>-</m:t>
                        </m:r>
                        <m:sSub>
                          <m:sSubPr>
                            <m:ctrlPr>
                              <w:rPr>
                                <w:rFonts w:ascii="Cambria Math" w:eastAsiaTheme="minorEastAsia" w:hAnsi="Cambria Math" w:cstheme="minorBidi"/>
                                <w:i/>
                              </w:rPr>
                            </m:ctrlPr>
                          </m:sSubPr>
                          <m:e>
                            <m:r>
                              <w:rPr>
                                <w:rFonts w:ascii="Cambria Math" w:eastAsiaTheme="minorEastAsia" w:hAnsi="Cambria Math" w:cstheme="minorBidi"/>
                              </w:rPr>
                              <m:t>P</m:t>
                            </m:r>
                          </m:e>
                          <m:sub>
                            <m:r>
                              <m:rPr>
                                <m:sty m:val="p"/>
                              </m:rPr>
                              <w:rPr>
                                <w:rFonts w:ascii="Cambria Math" w:eastAsiaTheme="minorEastAsia" w:hAnsi="Cambria Math" w:cstheme="minorBidi"/>
                              </w:rPr>
                              <m:t>r</m:t>
                            </m:r>
                          </m:sub>
                        </m:sSub>
                      </m:e>
                    </m:d>
                  </m:e>
                </m:rad>
              </m:oMath>
            </m:oMathPara>
          </w:p>
        </w:tc>
        <w:tc>
          <w:tcPr>
            <w:tcW w:w="936" w:type="dxa"/>
          </w:tcPr>
          <w:p w14:paraId="45CE4B1C" w14:textId="77777777" w:rsidR="00D20CC6" w:rsidRDefault="00D20CC6" w:rsidP="005C6A8D">
            <w:pPr>
              <w:pStyle w:val="ListParagraph"/>
              <w:widowControl/>
              <w:numPr>
                <w:ilvl w:val="0"/>
                <w:numId w:val="2"/>
              </w:numPr>
              <w:autoSpaceDE/>
              <w:autoSpaceDN/>
              <w:adjustRightInd/>
              <w:spacing w:before="120" w:after="120"/>
              <w:jc w:val="right"/>
            </w:pPr>
            <w:bookmarkStart w:id="31" w:name="_Ref475214473"/>
            <w:r>
              <w:t xml:space="preserve"> </w:t>
            </w:r>
            <w:bookmarkEnd w:id="31"/>
          </w:p>
        </w:tc>
      </w:tr>
    </w:tbl>
    <w:p w14:paraId="17391B7C" w14:textId="0653D993" w:rsidR="00CF5805" w:rsidRPr="00A87F11" w:rsidRDefault="00D563AB" w:rsidP="00182CC8">
      <w:pPr>
        <w:rPr>
          <w:rFonts w:eastAsiaTheme="minorEastAsia"/>
        </w:rPr>
      </w:pPr>
      <w:r w:rsidRPr="00A87F11">
        <w:rPr>
          <w:rFonts w:eastAsiaTheme="minorEastAsia"/>
        </w:rPr>
        <w:t xml:space="preserve">Here, </w:t>
      </w:r>
      <m:oMath>
        <m:sSub>
          <m:sSubPr>
            <m:ctrlPr>
              <w:rPr>
                <w:rFonts w:ascii="Cambria Math" w:eastAsia="Malgun Gothic" w:hAnsi="Cambria Math" w:cs="Times New Roman"/>
                <w:lang w:eastAsia="ko-KR"/>
              </w:rPr>
            </m:ctrlPr>
          </m:sSubPr>
          <m:e>
            <m:r>
              <w:rPr>
                <w:rFonts w:ascii="Cambria Math" w:hAnsi="Cambria Math"/>
              </w:rPr>
              <m:t>A</m:t>
            </m:r>
          </m:e>
          <m:sub>
            <m:r>
              <m:rPr>
                <m:sty m:val="p"/>
              </m:rPr>
              <w:rPr>
                <w:rFonts w:ascii="Cambria Math" w:hAnsi="Cambria Math"/>
              </w:rPr>
              <m:t>VC</m:t>
            </m:r>
          </m:sub>
        </m:sSub>
      </m:oMath>
      <w:r w:rsidRPr="00A87F11">
        <w:rPr>
          <w:rFonts w:eastAsiaTheme="minorEastAsia"/>
          <w:lang w:eastAsia="ko-KR"/>
        </w:rPr>
        <w:t xml:space="preserve"> is the area of the </w:t>
      </w:r>
      <w:r w:rsidRPr="00A87F11">
        <w:rPr>
          <w:rFonts w:eastAsiaTheme="minorEastAsia"/>
          <w:i/>
          <w:lang w:eastAsia="ko-KR"/>
        </w:rPr>
        <w:t>vena contracta</w:t>
      </w:r>
      <w:r w:rsidRPr="00A87F11">
        <w:rPr>
          <w:rFonts w:eastAsiaTheme="minorEastAsia"/>
          <w:lang w:eastAsia="ko-KR"/>
        </w:rPr>
        <w:t>.</w:t>
      </w:r>
    </w:p>
    <w:p w14:paraId="4F762D5B" w14:textId="77777777" w:rsidR="00335CD4" w:rsidRDefault="00335CD4" w:rsidP="00182CC8"/>
    <w:p w14:paraId="7AF15ABE" w14:textId="62E5D81F" w:rsidR="00467282" w:rsidRDefault="000331A6" w:rsidP="00182CC8">
      <w:r w:rsidRPr="00467282">
        <w:rPr>
          <w:b/>
          <w:sz w:val="28"/>
        </w:rPr>
        <w:t>Procedure</w:t>
      </w:r>
      <w:r w:rsidR="00467282" w:rsidRPr="00467282">
        <w:rPr>
          <w:sz w:val="28"/>
        </w:rPr>
        <w:t xml:space="preserve"> </w:t>
      </w:r>
    </w:p>
    <w:p w14:paraId="4548CB57" w14:textId="788C317B" w:rsidR="00E3734E" w:rsidRDefault="00E3734E" w:rsidP="00E3734E">
      <w:pPr>
        <w:pStyle w:val="ListParagraph"/>
        <w:numPr>
          <w:ilvl w:val="0"/>
          <w:numId w:val="3"/>
        </w:numPr>
      </w:pPr>
      <w:r>
        <w:t>Setting the facility</w:t>
      </w:r>
    </w:p>
    <w:p w14:paraId="09BFE6F8" w14:textId="77777777" w:rsidR="00753FE2" w:rsidRDefault="009740EE" w:rsidP="00902026">
      <w:pPr>
        <w:pStyle w:val="ListParagraph"/>
        <w:numPr>
          <w:ilvl w:val="1"/>
          <w:numId w:val="3"/>
        </w:numPr>
        <w:ind w:left="900" w:hanging="540"/>
      </w:pPr>
      <w:r>
        <w:t>Make sure that there is no flow in the facility.</w:t>
      </w:r>
    </w:p>
    <w:p w14:paraId="27BF0CD1" w14:textId="4346034D" w:rsidR="009740EE" w:rsidRDefault="00970B90" w:rsidP="00902026">
      <w:pPr>
        <w:pStyle w:val="ListParagraph"/>
        <w:numPr>
          <w:ilvl w:val="1"/>
          <w:numId w:val="3"/>
        </w:numPr>
        <w:ind w:left="900" w:hanging="540"/>
      </w:pPr>
      <w:r>
        <w:t>Set the instruments according to the schematic in figure 2.</w:t>
      </w:r>
      <w:r w:rsidR="009740EE">
        <w:t xml:space="preserve"> </w:t>
      </w:r>
    </w:p>
    <w:p w14:paraId="0F48D7D1" w14:textId="6132433E" w:rsidR="00E3734E" w:rsidRDefault="001C17F0" w:rsidP="00902026">
      <w:pPr>
        <w:pStyle w:val="ListParagraph"/>
        <w:numPr>
          <w:ilvl w:val="1"/>
          <w:numId w:val="3"/>
        </w:numPr>
        <w:ind w:left="900" w:hanging="540"/>
      </w:pPr>
      <w:r>
        <w:t>Adjust the plate to the desired angle</w:t>
      </w:r>
      <w:r w:rsidR="00C05C88">
        <w:t xml:space="preserve"> </w:t>
      </w:r>
      <m:oMath>
        <m:r>
          <w:rPr>
            <w:rFonts w:ascii="Cambria Math" w:hAnsi="Cambria Math"/>
          </w:rPr>
          <m:t>θ</m:t>
        </m:r>
      </m:oMath>
      <w:r w:rsidR="009740EE">
        <w:t>.</w:t>
      </w:r>
      <w:r w:rsidR="006C3080">
        <w:t xml:space="preserve"> Record this value in table 1.</w:t>
      </w:r>
    </w:p>
    <w:p w14:paraId="2AD3C83E" w14:textId="60F52F12" w:rsidR="00E3513B" w:rsidRDefault="00E3513B" w:rsidP="00902026">
      <w:pPr>
        <w:pStyle w:val="ListParagraph"/>
        <w:numPr>
          <w:ilvl w:val="1"/>
          <w:numId w:val="3"/>
        </w:numPr>
        <w:ind w:left="900" w:hanging="540"/>
      </w:pPr>
      <w:r>
        <w:t xml:space="preserve">Measure the jet nozzle width </w:t>
      </w:r>
      <w:r>
        <w:rPr>
          <w:i/>
        </w:rPr>
        <w:t>W.</w:t>
      </w:r>
      <w:r>
        <w:t xml:space="preserve"> Record this value in table 1.</w:t>
      </w:r>
    </w:p>
    <w:p w14:paraId="7AEB62B6" w14:textId="69DC505B" w:rsidR="00E3513B" w:rsidRDefault="00E3513B" w:rsidP="00902026">
      <w:pPr>
        <w:pStyle w:val="ListParagraph"/>
        <w:numPr>
          <w:ilvl w:val="1"/>
          <w:numId w:val="3"/>
        </w:numPr>
        <w:ind w:left="900" w:hanging="540"/>
      </w:pPr>
      <w:r>
        <w:t xml:space="preserve">Measure the plate span </w:t>
      </w:r>
      <w:r>
        <w:rPr>
          <w:i/>
        </w:rPr>
        <w:t>L.</w:t>
      </w:r>
      <w:r>
        <w:t xml:space="preserve"> Record this value in table 1.</w:t>
      </w:r>
    </w:p>
    <w:p w14:paraId="5F37376A" w14:textId="232EF105" w:rsidR="001C17F0" w:rsidRDefault="009740EE" w:rsidP="00902026">
      <w:pPr>
        <w:pStyle w:val="ListParagraph"/>
        <w:numPr>
          <w:ilvl w:val="1"/>
          <w:numId w:val="3"/>
        </w:numPr>
        <w:ind w:left="900" w:hanging="540"/>
      </w:pPr>
      <w:r>
        <w:t>Zero the pressure transducer.</w:t>
      </w:r>
    </w:p>
    <w:p w14:paraId="029C3936" w14:textId="7C50CC09" w:rsidR="009740EE" w:rsidRDefault="009740EE" w:rsidP="00902026">
      <w:pPr>
        <w:pStyle w:val="ListParagraph"/>
        <w:numPr>
          <w:ilvl w:val="1"/>
          <w:numId w:val="3"/>
        </w:numPr>
        <w:ind w:left="900" w:hanging="540"/>
      </w:pPr>
      <w:bookmarkStart w:id="32" w:name="_Ref474042414"/>
      <w:r>
        <w:t xml:space="preserve">Note the calibration constant of the pressure transducer, </w:t>
      </w:r>
      <w:proofErr w:type="spellStart"/>
      <w:r>
        <w:t>m</w:t>
      </w:r>
      <w:r w:rsidRPr="009740EE">
        <w:rPr>
          <w:vertAlign w:val="subscript"/>
        </w:rPr>
        <w:t>p</w:t>
      </w:r>
      <w:proofErr w:type="spellEnd"/>
      <w:r>
        <w:t xml:space="preserve"> (</w:t>
      </w:r>
      <w:r w:rsidR="00887D78">
        <w:t>Pa</w:t>
      </w:r>
      <w:r>
        <w:t>/V).</w:t>
      </w:r>
      <w:r w:rsidR="006C3080">
        <w:t xml:space="preserve"> Record this value in table 1.</w:t>
      </w:r>
      <w:bookmarkEnd w:id="32"/>
    </w:p>
    <w:p w14:paraId="7069AD1D" w14:textId="3A28A029" w:rsidR="00BA1605" w:rsidRDefault="004126DE" w:rsidP="00902026">
      <w:pPr>
        <w:pStyle w:val="ListParagraph"/>
        <w:numPr>
          <w:ilvl w:val="1"/>
          <w:numId w:val="3"/>
        </w:numPr>
        <w:ind w:left="900" w:hanging="540"/>
      </w:pPr>
      <w:r>
        <w:t xml:space="preserve">Connect the high-pressure port of the transducer (marked as +) to the pressure tap of the plenum (marked as </w:t>
      </w:r>
      <m:oMath>
        <m:sSub>
          <m:sSubPr>
            <m:ctrlPr>
              <w:rPr>
                <w:rFonts w:ascii="Cambria Math" w:hAnsi="Cambria Math"/>
                <w:i/>
              </w:rPr>
            </m:ctrlPr>
          </m:sSubPr>
          <m:e>
            <m:r>
              <w:rPr>
                <w:rFonts w:ascii="Cambria Math" w:hAnsi="Cambria Math"/>
              </w:rPr>
              <m:t>P</m:t>
            </m:r>
          </m:e>
          <m:sub>
            <m:r>
              <m:rPr>
                <m:sty m:val="p"/>
              </m:rPr>
              <w:rPr>
                <w:rFonts w:ascii="Cambria Math" w:hAnsi="Cambria Math"/>
              </w:rPr>
              <m:t>pl</m:t>
            </m:r>
          </m:sub>
        </m:sSub>
      </m:oMath>
      <w:r>
        <w:t>).</w:t>
      </w:r>
    </w:p>
    <w:p w14:paraId="6ED55E32" w14:textId="7C838257" w:rsidR="004126DE" w:rsidRDefault="008F24AC" w:rsidP="00902026">
      <w:pPr>
        <w:pStyle w:val="ListParagraph"/>
        <w:numPr>
          <w:ilvl w:val="1"/>
          <w:numId w:val="3"/>
        </w:numPr>
        <w:ind w:left="900" w:hanging="540"/>
      </w:pPr>
      <w:r>
        <w:t xml:space="preserve">Since </w:t>
      </w:r>
      <w:r w:rsidR="004126DE">
        <w:t>all the operations take place inside the receiver, leave the low-pressure port of the transducer (marked as -) open to sense the pressure in the receiver (</w:t>
      </w:r>
      <m:oMath>
        <m:sSub>
          <m:sSubPr>
            <m:ctrlPr>
              <w:rPr>
                <w:rFonts w:ascii="Cambria Math" w:hAnsi="Cambria Math"/>
                <w:i/>
              </w:rPr>
            </m:ctrlPr>
          </m:sSubPr>
          <m:e>
            <m:r>
              <w:rPr>
                <w:rFonts w:ascii="Cambria Math" w:hAnsi="Cambria Math"/>
              </w:rPr>
              <m:t>P</m:t>
            </m:r>
          </m:e>
          <m:sub>
            <m:r>
              <m:rPr>
                <m:sty m:val="p"/>
              </m:rPr>
              <w:rPr>
                <w:rFonts w:ascii="Cambria Math" w:hAnsi="Cambria Math"/>
              </w:rPr>
              <m:t>rec</m:t>
            </m:r>
          </m:sub>
        </m:sSub>
      </m:oMath>
      <w:r w:rsidR="004126DE">
        <w:t>).</w:t>
      </w:r>
    </w:p>
    <w:p w14:paraId="1C37F547" w14:textId="2FD5A9C8" w:rsidR="00697516" w:rsidRDefault="007022CF" w:rsidP="00902026">
      <w:pPr>
        <w:pStyle w:val="ListParagraph"/>
        <w:numPr>
          <w:ilvl w:val="1"/>
          <w:numId w:val="3"/>
        </w:numPr>
        <w:ind w:left="900" w:hanging="540"/>
      </w:pPr>
      <w:r>
        <w:t>Start the flow facility (FLL).</w:t>
      </w:r>
    </w:p>
    <w:p w14:paraId="4E8C0F22" w14:textId="1A4AC4F9" w:rsidR="007022CF" w:rsidRDefault="007022CF" w:rsidP="00902026">
      <w:pPr>
        <w:pStyle w:val="ListParagraph"/>
        <w:numPr>
          <w:ilvl w:val="1"/>
          <w:numId w:val="3"/>
        </w:numPr>
        <w:ind w:left="900" w:hanging="540"/>
      </w:pPr>
      <w:r>
        <w:t xml:space="preserve">Use the digital multi-meter to record the </w:t>
      </w:r>
      <w:r w:rsidR="006C3080">
        <w:t>voltage</w:t>
      </w:r>
      <w:r w:rsidR="00887D78">
        <w:t xml:space="preserve"> </w:t>
      </w:r>
      <m:oMath>
        <m:r>
          <w:rPr>
            <w:rFonts w:ascii="Cambria Math"/>
          </w:rPr>
          <m:t>E</m:t>
        </m:r>
      </m:oMath>
      <w:r w:rsidR="00887D78">
        <w:t xml:space="preserve"> (V)</w:t>
      </w:r>
      <w:r w:rsidR="006C3080">
        <w:t xml:space="preserve"> associated with the </w:t>
      </w:r>
      <w:r>
        <w:t>pressure differen</w:t>
      </w:r>
      <w:r w:rsidR="0044743C">
        <w:t>ce</w:t>
      </w:r>
      <w:r>
        <w:t xml:space="preserve"> between the plenum and the receiver sensed by the pressure transducer.</w:t>
      </w:r>
      <w:r w:rsidR="006E1CBE">
        <w:t xml:space="preserve"> Record this value in table 2</w:t>
      </w:r>
      <w:r w:rsidR="006C3080">
        <w:t>.</w:t>
      </w:r>
    </w:p>
    <w:p w14:paraId="73719E8F" w14:textId="417349EA" w:rsidR="007022CF" w:rsidRDefault="007022CF" w:rsidP="00902026">
      <w:pPr>
        <w:pStyle w:val="ListParagraph"/>
        <w:numPr>
          <w:ilvl w:val="1"/>
          <w:numId w:val="3"/>
        </w:numPr>
        <w:ind w:left="900" w:hanging="540"/>
      </w:pPr>
      <w:r>
        <w:t xml:space="preserve"> </w:t>
      </w:r>
      <w:r w:rsidR="00887D78">
        <w:t xml:space="preserve">Use the calibration constant </w:t>
      </w:r>
      <w:proofErr w:type="spellStart"/>
      <w:r w:rsidR="00432BF7">
        <w:t>m</w:t>
      </w:r>
      <w:r w:rsidR="00432BF7" w:rsidRPr="009740EE">
        <w:rPr>
          <w:vertAlign w:val="subscript"/>
        </w:rPr>
        <w:t>p</w:t>
      </w:r>
      <w:proofErr w:type="spellEnd"/>
      <w:r w:rsidR="00432BF7">
        <w:t xml:space="preserve"> from </w:t>
      </w:r>
      <w:r w:rsidR="00432BF7">
        <w:fldChar w:fldCharType="begin"/>
      </w:r>
      <w:r w:rsidR="00432BF7">
        <w:instrText xml:space="preserve"> REF _Ref474042414 \r \h </w:instrText>
      </w:r>
      <w:r w:rsidR="00432BF7">
        <w:fldChar w:fldCharType="separate"/>
      </w:r>
      <w:r w:rsidR="008C6369">
        <w:t>1.7</w:t>
      </w:r>
      <w:r w:rsidR="00432BF7">
        <w:fldChar w:fldCharType="end"/>
      </w:r>
      <w:r w:rsidR="00432BF7">
        <w:t xml:space="preserve"> to determine the pressure difference between the plenum and the receiver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m:rPr>
                    <m:sty m:val="p"/>
                  </m:rPr>
                  <w:rPr>
                    <w:rFonts w:ascii="Cambria Math" w:hAnsi="Cambria Math"/>
                  </w:rPr>
                  <m:t>pl</m:t>
                </m:r>
              </m:sub>
            </m:sSub>
            <m:r>
              <w:rPr>
                <w:rFonts w:ascii="Cambria Math" w:hAnsi="Cambria Math"/>
              </w:rPr>
              <m:t>-P</m:t>
            </m:r>
          </m:e>
          <m:sub>
            <m:r>
              <m:rPr>
                <m:sty m:val="p"/>
              </m:rPr>
              <w:rPr>
                <w:rFonts w:ascii="Cambria Math" w:hAnsi="Cambria Math"/>
              </w:rPr>
              <m:t>rec</m:t>
            </m:r>
          </m:sub>
        </m:sSub>
      </m:oMath>
      <w:r w:rsidR="00432BF7">
        <w:t>).</w:t>
      </w:r>
      <w:r w:rsidR="006E1CBE">
        <w:t xml:space="preserve"> Record this value on table 2.</w:t>
      </w:r>
    </w:p>
    <w:p w14:paraId="6D78E9FA" w14:textId="77777777" w:rsidR="00927017" w:rsidRDefault="00927017" w:rsidP="00927017"/>
    <w:p w14:paraId="75FFB2BD" w14:textId="3D70E3A0" w:rsidR="00927017" w:rsidRDefault="009F4C99" w:rsidP="00927017">
      <w:pPr>
        <w:pStyle w:val="ListParagraph"/>
        <w:numPr>
          <w:ilvl w:val="0"/>
          <w:numId w:val="3"/>
        </w:numPr>
      </w:pPr>
      <w:r>
        <w:t>Running the experiment</w:t>
      </w:r>
    </w:p>
    <w:p w14:paraId="2237F3E4" w14:textId="16B7D49D" w:rsidR="00B54A1E" w:rsidRDefault="00B54A1E" w:rsidP="00D33E90">
      <w:pPr>
        <w:pStyle w:val="ListParagraph"/>
        <w:numPr>
          <w:ilvl w:val="1"/>
          <w:numId w:val="3"/>
        </w:numPr>
        <w:ind w:left="900" w:hanging="540"/>
      </w:pPr>
      <w:r>
        <w:t xml:space="preserve">Connect the high-pressure port of the transducer (marked as +) to the common port </w:t>
      </w:r>
      <w:r>
        <w:lastRenderedPageBreak/>
        <w:t>of the scanning valve.</w:t>
      </w:r>
      <w:r w:rsidR="009E1147">
        <w:t xml:space="preserve"> Leave the low-pressure port of the transducer (marked as -) open to sense the pressure in the receiver (</w:t>
      </w:r>
      <m:oMath>
        <m:sSub>
          <m:sSubPr>
            <m:ctrlPr>
              <w:rPr>
                <w:rFonts w:ascii="Cambria Math" w:hAnsi="Cambria Math"/>
                <w:i/>
              </w:rPr>
            </m:ctrlPr>
          </m:sSubPr>
          <m:e>
            <m:r>
              <w:rPr>
                <w:rFonts w:ascii="Cambria Math" w:hAnsi="Cambria Math"/>
              </w:rPr>
              <m:t>P</m:t>
            </m:r>
          </m:e>
          <m:sub>
            <m:r>
              <m:rPr>
                <m:sty m:val="p"/>
              </m:rPr>
              <w:rPr>
                <w:rFonts w:ascii="Cambria Math" w:hAnsi="Cambria Math"/>
              </w:rPr>
              <m:t>rec</m:t>
            </m:r>
          </m:sub>
        </m:sSub>
      </m:oMath>
      <w:r w:rsidR="009E1147">
        <w:t>).</w:t>
      </w:r>
    </w:p>
    <w:p w14:paraId="7EDCFA6A" w14:textId="6CF649C0" w:rsidR="00B54A1E" w:rsidRDefault="00B54A1E" w:rsidP="00D33E90">
      <w:pPr>
        <w:pStyle w:val="ListParagraph"/>
        <w:numPr>
          <w:ilvl w:val="1"/>
          <w:numId w:val="3"/>
        </w:numPr>
        <w:ind w:left="900" w:hanging="540"/>
      </w:pPr>
      <w:r>
        <w:t>Home the scanning valve to start your measurement from the first pressure tap position.</w:t>
      </w:r>
    </w:p>
    <w:p w14:paraId="5325D201" w14:textId="340BE7E9" w:rsidR="00B54A1E" w:rsidRDefault="00CF0A24" w:rsidP="00D33E90">
      <w:pPr>
        <w:pStyle w:val="ListParagraph"/>
        <w:numPr>
          <w:ilvl w:val="1"/>
          <w:numId w:val="3"/>
        </w:numPr>
        <w:ind w:left="900" w:hanging="540"/>
      </w:pPr>
      <w:bookmarkStart w:id="33" w:name="_Ref474047722"/>
      <w:r>
        <w:t xml:space="preserve">Run the </w:t>
      </w:r>
      <w:r>
        <w:rPr>
          <w:i/>
        </w:rPr>
        <w:t>Traverse</w:t>
      </w:r>
      <w:r>
        <w:t xml:space="preserve"> VI (</w:t>
      </w:r>
      <w:proofErr w:type="spellStart"/>
      <w:r>
        <w:t>LabView</w:t>
      </w:r>
      <w:proofErr w:type="spellEnd"/>
      <w:r>
        <w:t xml:space="preserve"> virtual instrument).</w:t>
      </w:r>
      <w:bookmarkEnd w:id="33"/>
    </w:p>
    <w:p w14:paraId="061172AC" w14:textId="6A358631" w:rsidR="00F41E67" w:rsidRDefault="00F41E67" w:rsidP="00D33E90">
      <w:pPr>
        <w:pStyle w:val="ListParagraph"/>
        <w:numPr>
          <w:ilvl w:val="1"/>
          <w:numId w:val="3"/>
        </w:numPr>
        <w:ind w:left="900" w:hanging="540"/>
      </w:pPr>
      <w:r>
        <w:t xml:space="preserve">Input the calibration constant </w:t>
      </w:r>
      <w:proofErr w:type="spellStart"/>
      <w:r>
        <w:t>m</w:t>
      </w:r>
      <w:r w:rsidRPr="009740EE">
        <w:rPr>
          <w:vertAlign w:val="subscript"/>
        </w:rPr>
        <w:t>p</w:t>
      </w:r>
      <w:proofErr w:type="spellEnd"/>
      <w:r>
        <w:t xml:space="preserve"> in the VI.</w:t>
      </w:r>
    </w:p>
    <w:p w14:paraId="5390846F" w14:textId="5FCE4211" w:rsidR="00F41E67" w:rsidRDefault="00F41E67" w:rsidP="00D33E90">
      <w:pPr>
        <w:pStyle w:val="ListParagraph"/>
        <w:numPr>
          <w:ilvl w:val="1"/>
          <w:numId w:val="3"/>
        </w:numPr>
        <w:ind w:left="900" w:hanging="540"/>
      </w:pPr>
      <w:r>
        <w:t>Set the sampling rate to 100 Hz and the total of samples to 500 (i.e. 5 seconds of data).</w:t>
      </w:r>
    </w:p>
    <w:p w14:paraId="4D3AB212" w14:textId="743C3E64" w:rsidR="00F41E67" w:rsidRDefault="00F41E67" w:rsidP="00D33E90">
      <w:pPr>
        <w:pStyle w:val="ListParagraph"/>
        <w:numPr>
          <w:ilvl w:val="1"/>
          <w:numId w:val="3"/>
        </w:numPr>
        <w:ind w:left="900" w:hanging="540"/>
      </w:pPr>
      <w:bookmarkStart w:id="34" w:name="_Ref474044004"/>
      <w:r>
        <w:t xml:space="preserve">Enter </w:t>
      </w:r>
      <w:r w:rsidR="008051C9">
        <w:t xml:space="preserve">in the VI </w:t>
      </w:r>
      <w:r>
        <w:t xml:space="preserve">the </w:t>
      </w:r>
      <w:r w:rsidR="008051C9">
        <w:t>position</w:t>
      </w:r>
      <w:r>
        <w:t xml:space="preserve"> </w:t>
      </w:r>
      <w:r w:rsidR="009E1147">
        <w:t>(</w:t>
      </w:r>
      <m:oMath>
        <m:r>
          <w:rPr>
            <w:rFonts w:ascii="Cambria Math" w:hAnsi="Cambria Math"/>
          </w:rPr>
          <m:t>y</m:t>
        </m:r>
      </m:oMath>
      <w:r w:rsidR="009E1147">
        <w:t xml:space="preserve">) </w:t>
      </w:r>
      <w:r>
        <w:t xml:space="preserve">of the pressure tap from which </w:t>
      </w:r>
      <w:r w:rsidR="008051C9">
        <w:t>plate-</w:t>
      </w:r>
      <w:r>
        <w:t>pressure data will be acquired</w:t>
      </w:r>
      <w:r w:rsidR="00870007">
        <w:t>.</w:t>
      </w:r>
      <w:bookmarkEnd w:id="34"/>
      <w:r w:rsidR="008051C9">
        <w:t xml:space="preserve"> Take into account that the pressure taps are spaced by 25.4mm. Hence, the position will be </w:t>
      </w:r>
      <m:oMath>
        <m:r>
          <w:rPr>
            <w:rFonts w:ascii="Cambria Math" w:hAnsi="Cambria Math"/>
          </w:rPr>
          <m:t>n × 25.4</m:t>
        </m:r>
      </m:oMath>
      <w:r w:rsidR="008051C9">
        <w:t xml:space="preserve">mm, where </w:t>
      </w:r>
      <m:oMath>
        <m:r>
          <w:rPr>
            <w:rFonts w:ascii="Cambria Math" w:hAnsi="Cambria Math"/>
          </w:rPr>
          <m:t>n</m:t>
        </m:r>
      </m:oMath>
      <w:r w:rsidR="008051C9">
        <w:t xml:space="preserve"> is the index of the tap starting at 0.</w:t>
      </w:r>
    </w:p>
    <w:p w14:paraId="367A0FD7" w14:textId="1D4F5CC5" w:rsidR="00870007" w:rsidRDefault="00870007" w:rsidP="00D33E90">
      <w:pPr>
        <w:pStyle w:val="ListParagraph"/>
        <w:numPr>
          <w:ilvl w:val="1"/>
          <w:numId w:val="3"/>
        </w:numPr>
        <w:ind w:left="900" w:hanging="540"/>
      </w:pPr>
      <w:r>
        <w:t>Record the data.</w:t>
      </w:r>
      <w:r w:rsidR="00BF08DA">
        <w:t xml:space="preserve"> The VI will read the pressure difference between the </w:t>
      </w:r>
      <w:r w:rsidR="009E1147">
        <w:t>pressure tap and the receiver (</w:t>
      </w:r>
      <m:oMath>
        <m:sSub>
          <m:sSubPr>
            <m:ctrlPr>
              <w:rPr>
                <w:rFonts w:ascii="Cambria Math" w:hAnsi="Cambria Math"/>
                <w:i/>
              </w:rPr>
            </m:ctrlPr>
          </m:sSubPr>
          <m:e>
            <m:r>
              <w:rPr>
                <w:rFonts w:ascii="Cambria Math" w:hAnsi="Cambria Math"/>
              </w:rPr>
              <m:t>P(y)-P</m:t>
            </m:r>
          </m:e>
          <m:sub>
            <m:r>
              <m:rPr>
                <m:sty m:val="p"/>
              </m:rPr>
              <w:rPr>
                <w:rFonts w:ascii="Cambria Math" w:hAnsi="Cambria Math"/>
              </w:rPr>
              <m:t>rec</m:t>
            </m:r>
          </m:sub>
        </m:sSub>
        <m:r>
          <w:rPr>
            <w:rFonts w:ascii="Cambria Math" w:hAnsi="Cambria Math"/>
          </w:rPr>
          <m:t>)</m:t>
        </m:r>
      </m:oMath>
      <w:r w:rsidR="009E1147">
        <w:t>.</w:t>
      </w:r>
    </w:p>
    <w:p w14:paraId="712E9402" w14:textId="4FB758C1" w:rsidR="00870007" w:rsidRDefault="00870007" w:rsidP="00D33E90">
      <w:pPr>
        <w:pStyle w:val="ListParagraph"/>
        <w:numPr>
          <w:ilvl w:val="1"/>
          <w:numId w:val="3"/>
        </w:numPr>
        <w:ind w:left="900" w:hanging="540"/>
      </w:pPr>
      <w:bookmarkStart w:id="35" w:name="_Ref474044010"/>
      <w:r>
        <w:t>Step the scanning valve to the next tap position.</w:t>
      </w:r>
      <w:bookmarkEnd w:id="35"/>
    </w:p>
    <w:p w14:paraId="111E3A82" w14:textId="1BB85A0F" w:rsidR="00870007" w:rsidRDefault="00870007" w:rsidP="00D33E90">
      <w:pPr>
        <w:pStyle w:val="ListParagraph"/>
        <w:numPr>
          <w:ilvl w:val="1"/>
          <w:numId w:val="3"/>
        </w:numPr>
        <w:ind w:left="900" w:hanging="540"/>
      </w:pPr>
      <w:r>
        <w:t xml:space="preserve">Repeat steps </w:t>
      </w:r>
      <w:r>
        <w:fldChar w:fldCharType="begin"/>
      </w:r>
      <w:r>
        <w:instrText xml:space="preserve"> REF _Ref474044004 \r \h </w:instrText>
      </w:r>
      <w:r>
        <w:fldChar w:fldCharType="separate"/>
      </w:r>
      <w:r w:rsidR="008C6369">
        <w:t>2.6</w:t>
      </w:r>
      <w:r>
        <w:fldChar w:fldCharType="end"/>
      </w:r>
      <w:r>
        <w:t xml:space="preserve"> to </w:t>
      </w:r>
      <w:r>
        <w:fldChar w:fldCharType="begin"/>
      </w:r>
      <w:r>
        <w:instrText xml:space="preserve"> REF _Ref474044010 \r \h </w:instrText>
      </w:r>
      <w:r>
        <w:fldChar w:fldCharType="separate"/>
      </w:r>
      <w:r w:rsidR="008C6369">
        <w:t>2.8</w:t>
      </w:r>
      <w:r>
        <w:fldChar w:fldCharType="end"/>
      </w:r>
      <w:r>
        <w:t xml:space="preserve"> until all the pressure taps are traversed.</w:t>
      </w:r>
    </w:p>
    <w:p w14:paraId="3A9113BE" w14:textId="77777777" w:rsidR="008051C9" w:rsidRDefault="008051C9" w:rsidP="00D33E90">
      <w:pPr>
        <w:pStyle w:val="ListParagraph"/>
        <w:numPr>
          <w:ilvl w:val="1"/>
          <w:numId w:val="3"/>
        </w:numPr>
        <w:ind w:left="900" w:hanging="540"/>
      </w:pPr>
      <w:r>
        <w:t>At the end, the VI provides a table and a plot of tap position vs pressure.</w:t>
      </w:r>
    </w:p>
    <w:p w14:paraId="78D4519F" w14:textId="251B41DF" w:rsidR="009A7071" w:rsidRDefault="009A7071" w:rsidP="00D33E90">
      <w:pPr>
        <w:pStyle w:val="ListParagraph"/>
        <w:numPr>
          <w:ilvl w:val="1"/>
          <w:numId w:val="3"/>
        </w:numPr>
        <w:ind w:left="900" w:hanging="540"/>
        <w:rPr>
          <w:ins w:id="36" w:author="Ricardo Mejia-Alvarez" w:date="2017-03-10T14:40:00Z"/>
        </w:rPr>
      </w:pPr>
      <w:bookmarkStart w:id="37" w:name="_Ref474047730"/>
      <w:r>
        <w:t>Stop the VI</w:t>
      </w:r>
      <w:bookmarkEnd w:id="37"/>
      <w:r>
        <w:t>.</w:t>
      </w:r>
    </w:p>
    <w:p w14:paraId="71561613" w14:textId="0AB001E5" w:rsidR="00B04B9A" w:rsidRDefault="00B04B9A" w:rsidP="00D33E90">
      <w:pPr>
        <w:pStyle w:val="ListParagraph"/>
        <w:numPr>
          <w:ilvl w:val="1"/>
          <w:numId w:val="3"/>
        </w:numPr>
        <w:ind w:left="900" w:hanging="540"/>
      </w:pPr>
      <w:bookmarkStart w:id="38" w:name="_Ref476920543"/>
      <w:ins w:id="39" w:author="Ricardo Mejia-Alvarez" w:date="2017-03-10T14:41:00Z">
        <w:r>
          <w:t xml:space="preserve">Change the </w:t>
        </w:r>
      </w:ins>
      <w:ins w:id="40" w:author="Ricardo Mejia-Alvarez" w:date="2017-03-10T14:40:00Z">
        <w:r>
          <w:t>position of the flow control plate</w:t>
        </w:r>
      </w:ins>
      <w:ins w:id="41" w:author="Ricardo Mejia-Alvarez" w:date="2017-03-10T14:41:00Z">
        <w:r>
          <w:t xml:space="preserve"> to </w:t>
        </w:r>
      </w:ins>
      <w:ins w:id="42" w:author="Ricardo Mejia-Alvarez" w:date="2017-03-10T14:44:00Z">
        <w:r>
          <w:t xml:space="preserve">close the flow area roughly by half (see </w:t>
        </w:r>
        <w:del w:id="43" w:author="Amy Manocchi" w:date="2017-03-24T10:21:00Z">
          <w:r w:rsidDel="00416FF5">
            <w:delText>f</w:delText>
          </w:r>
        </w:del>
      </w:ins>
      <w:ins w:id="44" w:author="Amy Manocchi" w:date="2017-03-24T10:21:00Z">
        <w:r w:rsidR="00416FF5">
          <w:t>F</w:t>
        </w:r>
      </w:ins>
      <w:ins w:id="45" w:author="Ricardo Mejia-Alvarez" w:date="2017-03-10T14:44:00Z">
        <w:r>
          <w:t xml:space="preserve">igure 3 for reference). This will </w:t>
        </w:r>
      </w:ins>
      <w:ins w:id="46" w:author="Ricardo Mejia-Alvarez" w:date="2017-03-10T14:41:00Z">
        <w:r>
          <w:t>modify the flow rate.</w:t>
        </w:r>
      </w:ins>
      <w:ins w:id="47" w:author="Ricardo Mejia-Alvarez" w:date="2017-03-10T14:45:00Z">
        <w:r>
          <w:t xml:space="preserve"> </w:t>
        </w:r>
      </w:ins>
      <w:ins w:id="48" w:author="Amy Manocchi" w:date="2017-03-24T10:21:00Z">
        <w:r w:rsidR="00416FF5">
          <w:t xml:space="preserve">Use </w:t>
        </w:r>
      </w:ins>
      <w:ins w:id="49" w:author="Ricardo Mejia-Alvarez" w:date="2017-03-10T14:45:00Z">
        <w:r>
          <w:t xml:space="preserve">Equation </w:t>
        </w:r>
        <w:r>
          <w:fldChar w:fldCharType="begin"/>
        </w:r>
        <w:r>
          <w:instrText xml:space="preserve"> REF _Ref475214473 \r \h </w:instrText>
        </w:r>
      </w:ins>
      <w:r>
        <w:fldChar w:fldCharType="separate"/>
      </w:r>
      <w:ins w:id="50" w:author="Ricardo Mejia-Alvarez" w:date="2017-03-10T14:45:00Z">
        <w:r>
          <w:t>(5)</w:t>
        </w:r>
        <w:r>
          <w:fldChar w:fldCharType="end"/>
        </w:r>
        <w:r>
          <w:t xml:space="preserve"> </w:t>
        </w:r>
        <w:del w:id="51" w:author="Amy Manocchi" w:date="2017-03-24T10:21:00Z">
          <w:r w:rsidDel="00416FF5">
            <w:delText>will help</w:delText>
          </w:r>
        </w:del>
      </w:ins>
      <w:ins w:id="52" w:author="Amy Manocchi" w:date="2017-03-24T10:21:00Z">
        <w:r w:rsidR="00416FF5">
          <w:t>to</w:t>
        </w:r>
      </w:ins>
      <w:ins w:id="53" w:author="Ricardo Mejia-Alvarez" w:date="2017-03-10T14:45:00Z">
        <w:r>
          <w:t xml:space="preserve"> determin</w:t>
        </w:r>
        <w:del w:id="54" w:author="Amy Manocchi" w:date="2017-03-24T10:21:00Z">
          <w:r w:rsidDel="00416FF5">
            <w:delText>ing</w:delText>
          </w:r>
        </w:del>
      </w:ins>
      <w:ins w:id="55" w:author="Amy Manocchi" w:date="2017-03-24T10:21:00Z">
        <w:r w:rsidR="00416FF5">
          <w:t>e</w:t>
        </w:r>
      </w:ins>
      <w:ins w:id="56" w:author="Ricardo Mejia-Alvarez" w:date="2017-03-10T14:45:00Z">
        <w:r>
          <w:t xml:space="preserve"> the value of this flow rate.</w:t>
        </w:r>
      </w:ins>
      <w:bookmarkEnd w:id="38"/>
    </w:p>
    <w:p w14:paraId="56BAF074" w14:textId="0A1F8A87" w:rsidR="00D33E90" w:rsidRDefault="00D33E90" w:rsidP="00D33E90">
      <w:pPr>
        <w:pStyle w:val="ListParagraph"/>
        <w:numPr>
          <w:ilvl w:val="1"/>
          <w:numId w:val="3"/>
        </w:numPr>
        <w:ind w:left="900" w:hanging="540"/>
        <w:rPr>
          <w:ins w:id="57" w:author="Ricardo Mejia-Alvarez" w:date="2017-03-10T14:43:00Z"/>
        </w:rPr>
      </w:pPr>
      <w:r>
        <w:t>Repeat steps</w:t>
      </w:r>
      <w:r w:rsidR="009A7071">
        <w:t xml:space="preserve"> </w:t>
      </w:r>
      <w:r w:rsidR="009A7071">
        <w:fldChar w:fldCharType="begin"/>
      </w:r>
      <w:r w:rsidR="009A7071">
        <w:instrText xml:space="preserve"> REF _Ref474047722 \r \h </w:instrText>
      </w:r>
      <w:r w:rsidR="009A7071">
        <w:fldChar w:fldCharType="separate"/>
      </w:r>
      <w:r w:rsidR="008C6369">
        <w:t>2.3</w:t>
      </w:r>
      <w:r w:rsidR="009A7071">
        <w:fldChar w:fldCharType="end"/>
      </w:r>
      <w:r w:rsidR="009A7071">
        <w:t xml:space="preserve"> to </w:t>
      </w:r>
      <w:r w:rsidR="009A7071">
        <w:fldChar w:fldCharType="begin"/>
      </w:r>
      <w:r w:rsidR="009A7071">
        <w:instrText xml:space="preserve"> REF _Ref474047730 \r \h </w:instrText>
      </w:r>
      <w:r w:rsidR="009A7071">
        <w:fldChar w:fldCharType="separate"/>
      </w:r>
      <w:r w:rsidR="008C6369">
        <w:t>2.11</w:t>
      </w:r>
      <w:r w:rsidR="009A7071">
        <w:fldChar w:fldCharType="end"/>
      </w:r>
      <w:r>
        <w:t xml:space="preserve"> </w:t>
      </w:r>
      <w:r w:rsidR="009A7071">
        <w:t>for</w:t>
      </w:r>
      <w:ins w:id="58" w:author="Ricardo Mejia-Alvarez" w:date="2017-03-10T14:42:00Z">
        <w:r w:rsidR="00B04B9A">
          <w:t xml:space="preserve"> the new position of the flow control plate</w:t>
        </w:r>
      </w:ins>
      <w:r w:rsidR="009A7071">
        <w:t>.</w:t>
      </w:r>
    </w:p>
    <w:p w14:paraId="4C3106EA" w14:textId="21BA049F" w:rsidR="00B04B9A" w:rsidRDefault="00B04B9A" w:rsidP="00D33E90">
      <w:pPr>
        <w:pStyle w:val="ListParagraph"/>
        <w:numPr>
          <w:ilvl w:val="1"/>
          <w:numId w:val="3"/>
        </w:numPr>
        <w:ind w:left="900" w:hanging="540"/>
        <w:rPr>
          <w:ins w:id="59" w:author="Ricardo Mejia-Alvarez" w:date="2017-03-10T14:43:00Z"/>
        </w:rPr>
      </w:pPr>
      <w:bookmarkStart w:id="60" w:name="_Ref476920604"/>
      <w:ins w:id="61" w:author="Ricardo Mejia-Alvarez" w:date="2017-03-10T14:43:00Z">
        <w:r>
          <w:t xml:space="preserve">Modify the angle of the </w:t>
        </w:r>
      </w:ins>
      <w:ins w:id="62" w:author="Ricardo Mejia-Alvarez" w:date="2017-03-10T14:46:00Z">
        <w:r>
          <w:t xml:space="preserve">impingement </w:t>
        </w:r>
      </w:ins>
      <w:ins w:id="63" w:author="Ricardo Mejia-Alvarez" w:date="2017-03-10T14:43:00Z">
        <w:r>
          <w:t>plate and set the flow control plate to its initial position.</w:t>
        </w:r>
        <w:bookmarkEnd w:id="60"/>
      </w:ins>
    </w:p>
    <w:p w14:paraId="0FE32391" w14:textId="557C149E" w:rsidR="00B04B9A" w:rsidRDefault="00B04B9A" w:rsidP="00D33E90">
      <w:pPr>
        <w:pStyle w:val="ListParagraph"/>
        <w:numPr>
          <w:ilvl w:val="1"/>
          <w:numId w:val="3"/>
        </w:numPr>
        <w:ind w:left="900" w:hanging="540"/>
      </w:pPr>
      <w:ins w:id="64" w:author="Ricardo Mejia-Alvarez" w:date="2017-03-10T14:43:00Z">
        <w:r>
          <w:t>Repeat steps</w:t>
        </w:r>
      </w:ins>
      <w:ins w:id="65" w:author="Ricardo Mejia-Alvarez" w:date="2017-03-10T14:46:00Z">
        <w:r>
          <w:t xml:space="preserve"> </w:t>
        </w:r>
        <w:r>
          <w:fldChar w:fldCharType="begin"/>
        </w:r>
        <w:r>
          <w:instrText xml:space="preserve"> REF _Ref474047722 \r \h </w:instrText>
        </w:r>
      </w:ins>
      <w:r>
        <w:fldChar w:fldCharType="separate"/>
      </w:r>
      <w:ins w:id="66" w:author="Ricardo Mejia-Alvarez" w:date="2017-03-10T14:46:00Z">
        <w:r>
          <w:t>2.3</w:t>
        </w:r>
        <w:r>
          <w:fldChar w:fldCharType="end"/>
        </w:r>
      </w:ins>
      <w:ins w:id="67" w:author="Ricardo Mejia-Alvarez" w:date="2017-03-10T14:47:00Z">
        <w:r>
          <w:t xml:space="preserve"> to </w:t>
        </w:r>
        <w:r>
          <w:fldChar w:fldCharType="begin"/>
        </w:r>
        <w:r>
          <w:instrText xml:space="preserve"> REF _Ref476920604 \r \h </w:instrText>
        </w:r>
      </w:ins>
      <w:r>
        <w:fldChar w:fldCharType="separate"/>
      </w:r>
      <w:ins w:id="68" w:author="Ricardo Mejia-Alvarez" w:date="2017-03-10T14:47:00Z">
        <w:r>
          <w:t>2.14</w:t>
        </w:r>
        <w:r>
          <w:fldChar w:fldCharType="end"/>
        </w:r>
      </w:ins>
      <w:ins w:id="69" w:author="Ricardo Mejia-Alvarez" w:date="2017-03-10T14:48:00Z">
        <w:r>
          <w:t xml:space="preserve"> </w:t>
        </w:r>
      </w:ins>
      <w:ins w:id="70" w:author="Ricardo Mejia-Alvarez" w:date="2017-03-10T14:47:00Z">
        <w:r>
          <w:t>for 80</w:t>
        </w:r>
      </w:ins>
      <w:ins w:id="71" w:author="Ricardo Mejia-Alvarez" w:date="2017-03-10T14:48:00Z">
        <w:r w:rsidRPr="00B04B9A">
          <w:rPr>
            <w:vertAlign w:val="superscript"/>
          </w:rPr>
          <w:t xml:space="preserve"> </w:t>
        </w:r>
        <w:r w:rsidRPr="002B36C3">
          <w:rPr>
            <w:vertAlign w:val="superscript"/>
          </w:rPr>
          <w:t>o</w:t>
        </w:r>
      </w:ins>
      <w:ins w:id="72" w:author="Ricardo Mejia-Alvarez" w:date="2017-03-10T14:47:00Z">
        <w:r>
          <w:t>, 70</w:t>
        </w:r>
      </w:ins>
      <w:ins w:id="73" w:author="Ricardo Mejia-Alvarez" w:date="2017-03-10T14:48:00Z">
        <w:r w:rsidRPr="00B04B9A">
          <w:rPr>
            <w:vertAlign w:val="superscript"/>
          </w:rPr>
          <w:t xml:space="preserve"> </w:t>
        </w:r>
        <w:r w:rsidRPr="002B36C3">
          <w:rPr>
            <w:vertAlign w:val="superscript"/>
          </w:rPr>
          <w:t>o</w:t>
        </w:r>
      </w:ins>
      <w:ins w:id="74" w:author="Ricardo Mejia-Alvarez" w:date="2017-03-10T14:47:00Z">
        <w:r>
          <w:t>, 60</w:t>
        </w:r>
      </w:ins>
      <w:ins w:id="75" w:author="Ricardo Mejia-Alvarez" w:date="2017-03-10T14:48:00Z">
        <w:r w:rsidRPr="00B04B9A">
          <w:rPr>
            <w:vertAlign w:val="superscript"/>
          </w:rPr>
          <w:t xml:space="preserve"> </w:t>
        </w:r>
        <w:r w:rsidRPr="002B36C3">
          <w:rPr>
            <w:vertAlign w:val="superscript"/>
          </w:rPr>
          <w:t>o</w:t>
        </w:r>
      </w:ins>
      <w:ins w:id="76" w:author="Ricardo Mejia-Alvarez" w:date="2017-03-10T14:47:00Z">
        <w:r>
          <w:t>, 50</w:t>
        </w:r>
      </w:ins>
      <w:ins w:id="77" w:author="Ricardo Mejia-Alvarez" w:date="2017-03-10T14:48:00Z">
        <w:r w:rsidRPr="00B04B9A">
          <w:rPr>
            <w:vertAlign w:val="superscript"/>
          </w:rPr>
          <w:t xml:space="preserve"> </w:t>
        </w:r>
        <w:r w:rsidRPr="002B36C3">
          <w:rPr>
            <w:vertAlign w:val="superscript"/>
          </w:rPr>
          <w:t>o</w:t>
        </w:r>
      </w:ins>
      <w:ins w:id="78" w:author="Ricardo Mejia-Alvarez" w:date="2017-03-10T14:47:00Z">
        <w:r>
          <w:t>, and 45</w:t>
        </w:r>
        <w:r w:rsidRPr="00416FF5">
          <w:rPr>
            <w:vertAlign w:val="superscript"/>
          </w:rPr>
          <w:t>o</w:t>
        </w:r>
      </w:ins>
      <w:ins w:id="79" w:author="Ricardo Mejia-Alvarez" w:date="2017-03-10T14:48:00Z">
        <w:r>
          <w:t>.</w:t>
        </w:r>
      </w:ins>
    </w:p>
    <w:p w14:paraId="4BE59FB1" w14:textId="77777777" w:rsidR="00EA191B" w:rsidRDefault="00EA191B" w:rsidP="00EA191B"/>
    <w:p w14:paraId="17BEC967" w14:textId="35B5572D" w:rsidR="009740EE" w:rsidRDefault="003F3EE9" w:rsidP="001F2464">
      <w:pPr>
        <w:pStyle w:val="ListParagraph"/>
        <w:numPr>
          <w:ilvl w:val="0"/>
          <w:numId w:val="3"/>
        </w:numPr>
      </w:pPr>
      <w:r>
        <w:t>Analysis</w:t>
      </w:r>
    </w:p>
    <w:p w14:paraId="32B594BA" w14:textId="4B2265A2" w:rsidR="00935B7E" w:rsidRDefault="00935B7E" w:rsidP="00935B7E">
      <w:pPr>
        <w:pStyle w:val="ListParagraph"/>
        <w:numPr>
          <w:ilvl w:val="1"/>
          <w:numId w:val="3"/>
        </w:numPr>
      </w:pPr>
      <w:r>
        <w:t>For each inclination angle, plot the pressure data for both flow rates.</w:t>
      </w:r>
    </w:p>
    <w:p w14:paraId="35C9F6FC" w14:textId="77777777" w:rsidR="00906227" w:rsidRDefault="00DC6E99" w:rsidP="00A87F11">
      <w:pPr>
        <w:pStyle w:val="ListParagraph"/>
        <w:numPr>
          <w:ilvl w:val="1"/>
          <w:numId w:val="3"/>
        </w:numPr>
      </w:pPr>
      <w:r>
        <w:t>Use</w:t>
      </w:r>
      <w:r w:rsidR="000001BE">
        <w:t xml:space="preserve"> the experimental data to estimate the force on the plate </w:t>
      </w:r>
      <w:r>
        <w:t xml:space="preserve">based on equation </w:t>
      </w:r>
      <w:r>
        <w:fldChar w:fldCharType="begin"/>
      </w:r>
      <w:r>
        <w:instrText xml:space="preserve"> REF _Ref475212745 \r \h </w:instrText>
      </w:r>
      <w:r>
        <w:fldChar w:fldCharType="separate"/>
      </w:r>
      <w:r w:rsidR="008C6369">
        <w:t>(2)</w:t>
      </w:r>
      <w:r>
        <w:fldChar w:fldCharType="end"/>
      </w:r>
      <w:r w:rsidR="00906227">
        <w:t>.</w:t>
      </w:r>
    </w:p>
    <w:p w14:paraId="2C5F48B0" w14:textId="08C6329E" w:rsidR="000003F8" w:rsidRPr="008B30A7" w:rsidRDefault="000003F8" w:rsidP="000003F8">
      <w:pPr>
        <w:pStyle w:val="ListParagraph"/>
        <w:numPr>
          <w:ilvl w:val="1"/>
          <w:numId w:val="3"/>
        </w:numPr>
        <w:rPr>
          <w:b/>
          <w:sz w:val="28"/>
        </w:rPr>
      </w:pPr>
      <w:r>
        <w:t xml:space="preserve">Determine the jet velocity at the </w:t>
      </w:r>
      <w:r w:rsidRPr="000003F8">
        <w:rPr>
          <w:i/>
        </w:rPr>
        <w:t>vena contracta</w:t>
      </w:r>
      <w:r>
        <w:t xml:space="preserve"> using equation </w:t>
      </w:r>
      <w:r>
        <w:fldChar w:fldCharType="begin"/>
      </w:r>
      <w:r>
        <w:instrText xml:space="preserve"> REF _Ref475204548 \r \h  \* MERGEFORMAT </w:instrText>
      </w:r>
      <w:r>
        <w:fldChar w:fldCharType="separate"/>
      </w:r>
      <w:r w:rsidR="008C6369">
        <w:t>(3)</w:t>
      </w:r>
      <w:r>
        <w:fldChar w:fldCharType="end"/>
      </w:r>
      <w:r>
        <w:t>.</w:t>
      </w:r>
    </w:p>
    <w:p w14:paraId="43194AAF" w14:textId="7BED1441" w:rsidR="008B30A7" w:rsidRPr="000003F8" w:rsidRDefault="008B30A7" w:rsidP="000003F8">
      <w:pPr>
        <w:pStyle w:val="ListParagraph"/>
        <w:numPr>
          <w:ilvl w:val="1"/>
          <w:numId w:val="3"/>
        </w:numPr>
        <w:rPr>
          <w:b/>
          <w:sz w:val="28"/>
        </w:rPr>
      </w:pPr>
      <w:r>
        <w:t xml:space="preserve">Estimate the mass flow rate using equation </w:t>
      </w:r>
      <w:r>
        <w:fldChar w:fldCharType="begin"/>
      </w:r>
      <w:r>
        <w:instrText xml:space="preserve"> REF _Ref475214473 \r \h </w:instrText>
      </w:r>
      <w:r>
        <w:fldChar w:fldCharType="separate"/>
      </w:r>
      <w:r w:rsidR="008C6369">
        <w:t>(5)</w:t>
      </w:r>
      <w:r>
        <w:fldChar w:fldCharType="end"/>
      </w:r>
      <w:r>
        <w:t>.</w:t>
      </w:r>
    </w:p>
    <w:p w14:paraId="31C0E200" w14:textId="77777777" w:rsidR="000003F8" w:rsidRPr="000003F8" w:rsidRDefault="000003F8" w:rsidP="000003F8">
      <w:pPr>
        <w:rPr>
          <w:b/>
          <w:sz w:val="28"/>
        </w:rPr>
      </w:pPr>
    </w:p>
    <w:p w14:paraId="18331C8B" w14:textId="2060C1FE" w:rsidR="00467282" w:rsidRDefault="00467282">
      <w:r w:rsidRPr="00467282">
        <w:rPr>
          <w:b/>
          <w:sz w:val="28"/>
        </w:rPr>
        <w:t>Representative Result</w:t>
      </w:r>
      <w:r w:rsidR="003E02E7">
        <w:rPr>
          <w:b/>
          <w:sz w:val="28"/>
        </w:rPr>
        <w:t>s</w:t>
      </w:r>
      <w:r>
        <w:rPr>
          <w:b/>
        </w:rPr>
        <w:t xml:space="preserve"> </w:t>
      </w:r>
    </w:p>
    <w:p w14:paraId="6603AA7B" w14:textId="4E63719A" w:rsidR="006B6D75" w:rsidRDefault="00AA5DB4">
      <w:pPr>
        <w:rPr>
          <w:rFonts w:eastAsiaTheme="minorEastAsia"/>
        </w:rPr>
      </w:pPr>
      <w:r>
        <w:t xml:space="preserve">Figure </w:t>
      </w:r>
      <w:r w:rsidR="00993538">
        <w:t>4</w:t>
      </w:r>
      <w:r>
        <w:t xml:space="preserve"> shows </w:t>
      </w:r>
      <w:r w:rsidR="000A6AE9">
        <w:t>four sets of results obtained for the plane jet impinging on a pl</w:t>
      </w:r>
      <w:r w:rsidR="00993538">
        <w:t>ate at two different angles and two different flow rates</w:t>
      </w:r>
      <w:r w:rsidR="000A6AE9">
        <w:t>.</w:t>
      </w:r>
      <w:r w:rsidR="00993538">
        <w:t xml:space="preserve"> </w:t>
      </w:r>
      <w:r w:rsidR="000677BD">
        <w:t xml:space="preserve">In fact, since the low-pressure side of the transducer is opened to the receiver, its readings correspond only to the overpressure </w:t>
      </w:r>
      <m:oMath>
        <m:r>
          <w:rPr>
            <w:rFonts w:ascii="Cambria Math" w:hAnsi="Cambria Math"/>
          </w:rPr>
          <m:t>P</m:t>
        </m:r>
        <m:d>
          <m:dPr>
            <m:ctrlPr>
              <w:rPr>
                <w:rFonts w:ascii="Cambria Math" w:hAnsi="Cambria Math"/>
                <w:i/>
              </w:rPr>
            </m:ctrlPr>
          </m:dPr>
          <m:e>
            <m:r>
              <w:rPr>
                <w:rFonts w:ascii="Cambria Math" w:hAnsi="Cambria Math"/>
              </w:rPr>
              <m:t>y</m:t>
            </m:r>
          </m:e>
        </m:d>
      </m:oMath>
      <w:r w:rsidR="000677BD">
        <w:rPr>
          <w:rFonts w:eastAsiaTheme="minorEastAsia"/>
        </w:rPr>
        <w:t xml:space="preserve">, which are in fact the points shown in </w:t>
      </w:r>
      <w:del w:id="80" w:author="Amy Manocchi" w:date="2017-03-24T10:21:00Z">
        <w:r w:rsidR="000677BD" w:rsidDel="00416FF5">
          <w:rPr>
            <w:rFonts w:eastAsiaTheme="minorEastAsia"/>
          </w:rPr>
          <w:delText xml:space="preserve">figure </w:delText>
        </w:r>
      </w:del>
      <w:ins w:id="81" w:author="Amy Manocchi" w:date="2017-03-24T10:21:00Z">
        <w:r w:rsidR="00416FF5">
          <w:rPr>
            <w:rFonts w:eastAsiaTheme="minorEastAsia"/>
          </w:rPr>
          <w:t>F</w:t>
        </w:r>
        <w:r w:rsidR="00416FF5">
          <w:rPr>
            <w:rFonts w:eastAsiaTheme="minorEastAsia"/>
          </w:rPr>
          <w:t xml:space="preserve">igure </w:t>
        </w:r>
      </w:ins>
      <w:r w:rsidR="000677BD">
        <w:rPr>
          <w:rFonts w:eastAsiaTheme="minorEastAsia"/>
        </w:rPr>
        <w:t>4.</w:t>
      </w:r>
    </w:p>
    <w:p w14:paraId="26354973" w14:textId="383B6B94" w:rsidR="000677BD" w:rsidRDefault="009802C9">
      <w:pPr>
        <w:rPr>
          <w:rFonts w:eastAsiaTheme="minorEastAsia"/>
        </w:rPr>
      </w:pPr>
      <w:r>
        <w:rPr>
          <w:rFonts w:eastAsiaTheme="minorEastAsia"/>
        </w:rPr>
        <w:t xml:space="preserve">According to </w:t>
      </w:r>
      <w:del w:id="82" w:author="Amy Manocchi" w:date="2017-03-24T10:21:00Z">
        <w:r w:rsidDel="00416FF5">
          <w:rPr>
            <w:rFonts w:eastAsiaTheme="minorEastAsia"/>
          </w:rPr>
          <w:delText xml:space="preserve">figure </w:delText>
        </w:r>
      </w:del>
      <w:ins w:id="83" w:author="Amy Manocchi" w:date="2017-03-24T10:21:00Z">
        <w:r w:rsidR="00416FF5">
          <w:rPr>
            <w:rFonts w:eastAsiaTheme="minorEastAsia"/>
          </w:rPr>
          <w:t>F</w:t>
        </w:r>
        <w:r w:rsidR="00416FF5">
          <w:rPr>
            <w:rFonts w:eastAsiaTheme="minorEastAsia"/>
          </w:rPr>
          <w:t xml:space="preserve">igure </w:t>
        </w:r>
      </w:ins>
      <w:r>
        <w:rPr>
          <w:rFonts w:eastAsiaTheme="minorEastAsia"/>
        </w:rPr>
        <w:t>4, the profiles for 90</w:t>
      </w:r>
      <w:r>
        <w:rPr>
          <w:rFonts w:eastAsiaTheme="minorEastAsia"/>
          <w:vertAlign w:val="superscript"/>
        </w:rPr>
        <w:t>o</w:t>
      </w:r>
      <w:r>
        <w:rPr>
          <w:rFonts w:eastAsiaTheme="minorEastAsia"/>
        </w:rPr>
        <w:t xml:space="preserve"> impingement are higher than the ones for 70</w:t>
      </w:r>
      <w:r>
        <w:rPr>
          <w:rFonts w:eastAsiaTheme="minorEastAsia"/>
          <w:vertAlign w:val="superscript"/>
        </w:rPr>
        <w:t>o</w:t>
      </w:r>
      <w:r>
        <w:rPr>
          <w:rFonts w:eastAsiaTheme="minorEastAsia"/>
        </w:rPr>
        <w:t xml:space="preserve"> impingement. The reason for this behavior is that the stagnation streamline for the former case corresponds to the flow centerline, that is, the streamline for peak velocity and consequently maximum dynamic pressure. </w:t>
      </w:r>
      <w:r w:rsidR="00C5221E">
        <w:rPr>
          <w:rFonts w:eastAsiaTheme="minorEastAsia"/>
        </w:rPr>
        <w:t>While</w:t>
      </w:r>
      <w:r w:rsidR="00C0490A">
        <w:rPr>
          <w:rFonts w:eastAsiaTheme="minorEastAsia"/>
        </w:rPr>
        <w:t xml:space="preserve"> the stagnation streamline moves away from the peak velocity line </w:t>
      </w:r>
      <w:r w:rsidR="00433B25">
        <w:rPr>
          <w:rFonts w:eastAsiaTheme="minorEastAsia"/>
        </w:rPr>
        <w:t xml:space="preserve">and bends away from its original path as the impingement angle </w:t>
      </w:r>
      <w:r w:rsidR="00C0490A">
        <w:rPr>
          <w:rFonts w:eastAsiaTheme="minorEastAsia"/>
        </w:rPr>
        <w:lastRenderedPageBreak/>
        <w:t>decreases.</w:t>
      </w:r>
      <w:r w:rsidR="00C5221E">
        <w:rPr>
          <w:rFonts w:eastAsiaTheme="minorEastAsia"/>
        </w:rPr>
        <w:t xml:space="preserve"> This effect is sketched in </w:t>
      </w:r>
      <w:del w:id="84" w:author="Amy Manocchi" w:date="2017-03-24T10:22:00Z">
        <w:r w:rsidR="00C5221E" w:rsidDel="00416FF5">
          <w:rPr>
            <w:rFonts w:eastAsiaTheme="minorEastAsia"/>
          </w:rPr>
          <w:delText xml:space="preserve">figure </w:delText>
        </w:r>
      </w:del>
      <w:ins w:id="85" w:author="Amy Manocchi" w:date="2017-03-24T10:22:00Z">
        <w:r w:rsidR="00416FF5">
          <w:rPr>
            <w:rFonts w:eastAsiaTheme="minorEastAsia"/>
          </w:rPr>
          <w:t>F</w:t>
        </w:r>
        <w:bookmarkStart w:id="86" w:name="_GoBack"/>
        <w:bookmarkEnd w:id="86"/>
        <w:r w:rsidR="00416FF5">
          <w:rPr>
            <w:rFonts w:eastAsiaTheme="minorEastAsia"/>
          </w:rPr>
          <w:t xml:space="preserve">igure </w:t>
        </w:r>
      </w:ins>
      <w:r w:rsidR="00A71DB2">
        <w:rPr>
          <w:rFonts w:eastAsiaTheme="minorEastAsia"/>
        </w:rPr>
        <w:t>1</w:t>
      </w:r>
      <w:r w:rsidR="00C5221E">
        <w:rPr>
          <w:rFonts w:eastAsiaTheme="minorEastAsia"/>
        </w:rPr>
        <w:t xml:space="preserve">(A), and it </w:t>
      </w:r>
      <w:r w:rsidR="00C0490A">
        <w:rPr>
          <w:rFonts w:eastAsiaTheme="minorEastAsia"/>
        </w:rPr>
        <w:t xml:space="preserve">is also the reason why the peak pressure in the </w:t>
      </w:r>
      <w:r w:rsidR="00B206AE">
        <w:rPr>
          <w:rFonts w:eastAsiaTheme="minorEastAsia"/>
        </w:rPr>
        <w:t xml:space="preserve">pressure </w:t>
      </w:r>
      <w:r w:rsidR="00C0490A">
        <w:rPr>
          <w:rFonts w:eastAsiaTheme="minorEastAsia"/>
        </w:rPr>
        <w:t>profile moves away from the</w:t>
      </w:r>
      <w:r w:rsidR="00C5221E">
        <w:rPr>
          <w:rFonts w:eastAsiaTheme="minorEastAsia"/>
        </w:rPr>
        <w:t xml:space="preserve"> center of the plate.</w:t>
      </w:r>
    </w:p>
    <w:p w14:paraId="4DB07D97" w14:textId="5BAC64FB" w:rsidR="00E3109A" w:rsidRPr="004F7D6B" w:rsidRDefault="00B206AE">
      <w:pPr>
        <w:rPr>
          <w:rFonts w:eastAsiaTheme="minorEastAsia"/>
        </w:rPr>
      </w:pPr>
      <w:r>
        <w:rPr>
          <w:rFonts w:eastAsiaTheme="minorEastAsia"/>
        </w:rPr>
        <w:t>As expected, the maximum pressure decreases with flow rate (closed symbols in figure 4) because there is a general reduction in kinetic energy and hence in dynamic pressure</w:t>
      </w:r>
      <w:r w:rsidR="00F51185">
        <w:rPr>
          <w:rFonts w:eastAsiaTheme="minorEastAsia"/>
        </w:rPr>
        <w:t xml:space="preserve"> as the </w:t>
      </w:r>
      <w:r w:rsidR="004F7D6B">
        <w:rPr>
          <w:rFonts w:eastAsiaTheme="minorEastAsia"/>
        </w:rPr>
        <w:t>flow rate decreases</w:t>
      </w:r>
      <w:r>
        <w:rPr>
          <w:rFonts w:eastAsiaTheme="minorEastAsia"/>
        </w:rPr>
        <w:t xml:space="preserve">. </w:t>
      </w:r>
      <w:r w:rsidR="00B80A96">
        <w:rPr>
          <w:rFonts w:eastAsiaTheme="minorEastAsia"/>
        </w:rPr>
        <w:t xml:space="preserve">This maximum pressure is in fact </w:t>
      </w:r>
      <w:r w:rsidR="00B6392A">
        <w:rPr>
          <w:rFonts w:eastAsiaTheme="minorEastAsia"/>
        </w:rPr>
        <w:t xml:space="preserve">a measure </w:t>
      </w:r>
      <w:r w:rsidR="004F7D6B">
        <w:rPr>
          <w:rFonts w:eastAsiaTheme="minorEastAsia"/>
        </w:rPr>
        <w:t xml:space="preserve">of </w:t>
      </w:r>
      <w:r w:rsidR="00B80A96">
        <w:rPr>
          <w:rFonts w:eastAsiaTheme="minorEastAsia"/>
        </w:rPr>
        <w:t>the stagnation pressure</w:t>
      </w:r>
      <w:r w:rsidR="00372D7F">
        <w:rPr>
          <w:rFonts w:eastAsiaTheme="minorEastAsia"/>
        </w:rPr>
        <w:t>,</w:t>
      </w:r>
      <w:r w:rsidR="00B80A96">
        <w:rPr>
          <w:rFonts w:eastAsiaTheme="minorEastAsia"/>
        </w:rPr>
        <w:t xml:space="preserve"> </w:t>
      </w:r>
      <m:oMath>
        <m:sSub>
          <m:sSubPr>
            <m:ctrlPr>
              <w:rPr>
                <w:rFonts w:ascii="Cambria Math" w:hAnsi="Cambria Math"/>
                <w:i/>
              </w:rPr>
            </m:ctrlPr>
          </m:sSubPr>
          <m:e>
            <m:r>
              <w:rPr>
                <w:rFonts w:ascii="Cambria Math" w:hAnsi="Cambria Math"/>
              </w:rPr>
              <m:t>P</m:t>
            </m:r>
          </m:e>
          <m:sub>
            <m:r>
              <m:rPr>
                <m:sty m:val="p"/>
              </m:rPr>
              <w:rPr>
                <w:rFonts w:ascii="Cambria Math" w:hAnsi="Cambria Math"/>
              </w:rPr>
              <m:t>o</m:t>
            </m:r>
          </m:sub>
        </m:sSub>
      </m:oMath>
      <w:r w:rsidR="00372D7F">
        <w:rPr>
          <w:rFonts w:eastAsiaTheme="minorEastAsia"/>
        </w:rPr>
        <w:t>, previously explained.</w:t>
      </w:r>
      <w:r w:rsidR="004D2447">
        <w:rPr>
          <w:rFonts w:eastAsiaTheme="minorEastAsia"/>
        </w:rPr>
        <w:t xml:space="preserve"> </w:t>
      </w:r>
      <w:r w:rsidR="004F7D6B">
        <w:rPr>
          <w:rFonts w:eastAsiaTheme="minorEastAsia"/>
        </w:rPr>
        <w:t>For the case of the jet impinging the plate at 90</w:t>
      </w:r>
      <w:r w:rsidR="004F7D6B" w:rsidRPr="004F7D6B">
        <w:rPr>
          <w:rFonts w:eastAsiaTheme="minorEastAsia"/>
          <w:vertAlign w:val="superscript"/>
        </w:rPr>
        <w:t>o</w:t>
      </w:r>
      <w:r w:rsidR="004F7D6B">
        <w:rPr>
          <w:rFonts w:eastAsiaTheme="minorEastAsia"/>
        </w:rPr>
        <w:t xml:space="preserve">, this is an accurate measure of </w:t>
      </w:r>
      <m:oMath>
        <m:sSub>
          <m:sSubPr>
            <m:ctrlPr>
              <w:rPr>
                <w:rFonts w:ascii="Cambria Math" w:hAnsi="Cambria Math"/>
                <w:i/>
              </w:rPr>
            </m:ctrlPr>
          </m:sSubPr>
          <m:e>
            <m:r>
              <w:rPr>
                <w:rFonts w:ascii="Cambria Math" w:hAnsi="Cambria Math"/>
              </w:rPr>
              <m:t>P</m:t>
            </m:r>
          </m:e>
          <m:sub>
            <m:r>
              <m:rPr>
                <m:sty m:val="p"/>
              </m:rPr>
              <w:rPr>
                <w:rFonts w:ascii="Cambria Math" w:hAnsi="Cambria Math"/>
              </w:rPr>
              <m:t>o</m:t>
            </m:r>
          </m:sub>
        </m:sSub>
      </m:oMath>
      <w:r w:rsidR="004F7D6B">
        <w:rPr>
          <w:rFonts w:eastAsiaTheme="minorEastAsia"/>
        </w:rPr>
        <w:t xml:space="preserve"> because the pressure tap coincides with the centerline, ergo the stagnation streamline, of the jet. But as suggested in </w:t>
      </w:r>
      <w:r w:rsidR="00687717">
        <w:rPr>
          <w:rFonts w:eastAsiaTheme="minorEastAsia"/>
        </w:rPr>
        <w:t>figure 1a, the stagnation streamline</w:t>
      </w:r>
      <w:r w:rsidR="0076733C">
        <w:rPr>
          <w:rFonts w:eastAsiaTheme="minorEastAsia"/>
        </w:rPr>
        <w:t xml:space="preserve"> bends away from its original path as the impingement angle decreases</w:t>
      </w:r>
      <w:r w:rsidR="00687717">
        <w:rPr>
          <w:rFonts w:eastAsiaTheme="minorEastAsia"/>
        </w:rPr>
        <w:t xml:space="preserve">. </w:t>
      </w:r>
      <w:r w:rsidR="0076733C">
        <w:rPr>
          <w:rFonts w:eastAsiaTheme="minorEastAsia"/>
        </w:rPr>
        <w:t>Under this new condition,</w:t>
      </w:r>
      <w:r w:rsidR="00687717">
        <w:rPr>
          <w:rFonts w:eastAsiaTheme="minorEastAsia"/>
        </w:rPr>
        <w:t xml:space="preserve"> there is not guarantee that this streamline will exactly coincide with a pressure tap at its impingement </w:t>
      </w:r>
      <w:r w:rsidR="0076733C">
        <w:rPr>
          <w:rFonts w:eastAsiaTheme="minorEastAsia"/>
        </w:rPr>
        <w:t>location. Hence,</w:t>
      </w:r>
      <w:r w:rsidR="00687717">
        <w:rPr>
          <w:rFonts w:eastAsiaTheme="minorEastAsia"/>
        </w:rPr>
        <w:t xml:space="preserve"> the peak pressure observed </w:t>
      </w:r>
      <w:r w:rsidR="001C5905">
        <w:rPr>
          <w:rFonts w:eastAsiaTheme="minorEastAsia"/>
        </w:rPr>
        <w:t>at impingement angles different than 90</w:t>
      </w:r>
      <w:r w:rsidR="001C5905" w:rsidRPr="004F7D6B">
        <w:rPr>
          <w:rFonts w:eastAsiaTheme="minorEastAsia"/>
          <w:vertAlign w:val="superscript"/>
        </w:rPr>
        <w:t>o</w:t>
      </w:r>
      <w:r w:rsidR="001C5905">
        <w:rPr>
          <w:rFonts w:eastAsiaTheme="minorEastAsia"/>
        </w:rPr>
        <w:t xml:space="preserve"> is just an approximation to </w:t>
      </w:r>
      <m:oMath>
        <m:sSub>
          <m:sSubPr>
            <m:ctrlPr>
              <w:rPr>
                <w:rFonts w:ascii="Cambria Math" w:hAnsi="Cambria Math"/>
                <w:i/>
              </w:rPr>
            </m:ctrlPr>
          </m:sSubPr>
          <m:e>
            <m:r>
              <w:rPr>
                <w:rFonts w:ascii="Cambria Math" w:hAnsi="Cambria Math"/>
              </w:rPr>
              <m:t>P</m:t>
            </m:r>
          </m:e>
          <m:sub>
            <m:r>
              <m:rPr>
                <m:sty m:val="p"/>
              </m:rPr>
              <w:rPr>
                <w:rFonts w:ascii="Cambria Math" w:hAnsi="Cambria Math"/>
              </w:rPr>
              <m:t>o</m:t>
            </m:r>
          </m:sub>
        </m:sSub>
      </m:oMath>
      <w:r w:rsidR="001C5905">
        <w:rPr>
          <w:rFonts w:eastAsiaTheme="minorEastAsia"/>
        </w:rPr>
        <w:t>.</w:t>
      </w:r>
    </w:p>
    <w:p w14:paraId="728DD132" w14:textId="6F9DC24B" w:rsidR="000B2461" w:rsidRPr="009802C9" w:rsidRDefault="00C2561E">
      <w:r>
        <w:t xml:space="preserve">Table </w:t>
      </w:r>
      <w:r w:rsidR="00E9577B">
        <w:t>2</w:t>
      </w:r>
      <w:r>
        <w:t xml:space="preserve"> s</w:t>
      </w:r>
      <w:r w:rsidR="00695A52">
        <w:t>hows</w:t>
      </w:r>
      <w:r>
        <w:t xml:space="preserve"> the </w:t>
      </w:r>
      <w:r w:rsidR="00894384">
        <w:t xml:space="preserve">results obtained in </w:t>
      </w:r>
      <w:r w:rsidR="00F67869">
        <w:t>experiment</w:t>
      </w:r>
      <w:r w:rsidR="00695A52">
        <w:t>al measurement</w:t>
      </w:r>
      <w:r w:rsidR="00F67869">
        <w:t xml:space="preserve">s for </w:t>
      </w:r>
      <w:r w:rsidR="00894384">
        <w:t>two different impinging angles and flow rates.</w:t>
      </w:r>
    </w:p>
    <w:p w14:paraId="7BDABB29" w14:textId="12C30EAE" w:rsidR="009311DE" w:rsidRDefault="009311DE" w:rsidP="009311DE">
      <w:r>
        <w:rPr>
          <w:b/>
          <w:sz w:val="28"/>
        </w:rPr>
        <w:t xml:space="preserve">Summary </w:t>
      </w:r>
    </w:p>
    <w:p w14:paraId="4854F8CC" w14:textId="61BD6582" w:rsidR="00E3106A" w:rsidRDefault="0021238D" w:rsidP="009311DE">
      <w:r>
        <w:t>The experiment</w:t>
      </w:r>
      <w:r w:rsidR="00F22C45">
        <w:t>s</w:t>
      </w:r>
      <w:r>
        <w:t xml:space="preserve"> featured herein demonstrated the interplay of press</w:t>
      </w:r>
      <w:r w:rsidR="00A9606D">
        <w:t>ure and velocity to generate loads in objects by means of conversion of dynamic pressure into static pressure. These concepts were demonstrated with a plane jet impinging on a flat plate a</w:t>
      </w:r>
      <w:r w:rsidR="003D16D4">
        <w:t>t two</w:t>
      </w:r>
      <w:r w:rsidR="00A9606D">
        <w:t xml:space="preserve"> different angles </w:t>
      </w:r>
      <w:r w:rsidR="003D16D4">
        <w:t xml:space="preserve">and two different flow rates. </w:t>
      </w:r>
      <w:r w:rsidR="00B76E85">
        <w:t>The experiments clearly demonstrated that the load is highest at the stagnation point, where all the dynamic pressure is converted into static pressure</w:t>
      </w:r>
      <w:r w:rsidR="00D06F6D">
        <w:t>,</w:t>
      </w:r>
      <w:r w:rsidR="00275F3E">
        <w:t xml:space="preserve"> and its magnitude decreases as the </w:t>
      </w:r>
      <w:r w:rsidR="00E3106A">
        <w:t xml:space="preserve">level of conversion </w:t>
      </w:r>
      <w:r w:rsidR="00277833">
        <w:t xml:space="preserve">from dynamic to static </w:t>
      </w:r>
      <w:r w:rsidR="00E3106A">
        <w:t>decreases</w:t>
      </w:r>
      <w:r w:rsidR="00D06F6D">
        <w:t xml:space="preserve"> at positions away from the stagnation point</w:t>
      </w:r>
      <w:r w:rsidR="00E3106A">
        <w:t>.</w:t>
      </w:r>
      <w:r w:rsidR="00277833">
        <w:t xml:space="preserve"> </w:t>
      </w:r>
      <w:r w:rsidR="00D06F6D">
        <w:t>The angle of incidence has the effect of reducing the total load because it shifts the stagnation pressure from the one coinciding with the centerline (maximum) velocity to a streamline carrying lower levels of dynamic pressure.</w:t>
      </w:r>
    </w:p>
    <w:p w14:paraId="3DB92D3F" w14:textId="77777777" w:rsidR="00B72957" w:rsidRDefault="00E3106A" w:rsidP="009311DE">
      <w:r>
        <w:t xml:space="preserve">These experiments also served the purpose of demonstrating how to determine the total load on the object exposed to the flow by numerically integrating the data obtained </w:t>
      </w:r>
      <w:r w:rsidR="00652BC4">
        <w:t>from</w:t>
      </w:r>
      <w:r>
        <w:t xml:space="preserve"> </w:t>
      </w:r>
      <w:r w:rsidR="00652BC4">
        <w:t>pressure taps.</w:t>
      </w:r>
      <w:r w:rsidR="00B76E85">
        <w:t xml:space="preserve"> </w:t>
      </w:r>
      <w:r w:rsidR="00652BC4">
        <w:t xml:space="preserve">In addition, the reverse conversion of static pressure into dynamic pressure was also used to estimate the velocity and mass flow rate of the jet. In consequence, the interplay of pressure and velocity can be used for </w:t>
      </w:r>
      <w:r w:rsidR="0023073F">
        <w:t xml:space="preserve">flow </w:t>
      </w:r>
      <w:r w:rsidR="00652BC4">
        <w:t>diagnostics</w:t>
      </w:r>
      <w:r w:rsidR="0023073F">
        <w:t>.</w:t>
      </w:r>
      <w:r w:rsidR="00652BC4">
        <w:t xml:space="preserve"> </w:t>
      </w:r>
    </w:p>
    <w:p w14:paraId="0A7308E6" w14:textId="04CA6B88" w:rsidR="00892722" w:rsidRPr="0021016F" w:rsidRDefault="00B72957" w:rsidP="009311DE">
      <w:r>
        <w:t>A</w:t>
      </w:r>
      <w:r w:rsidR="002D0DCE">
        <w:t xml:space="preserve"> concept that was not explored in the present experiment is </w:t>
      </w:r>
      <w:r w:rsidR="00935398">
        <w:t xml:space="preserve">velocimetry by </w:t>
      </w:r>
      <w:r w:rsidR="002D0DCE">
        <w:t xml:space="preserve">Pitot – static </w:t>
      </w:r>
      <w:r w:rsidR="00935398">
        <w:t xml:space="preserve">probes. </w:t>
      </w:r>
      <w:r>
        <w:t xml:space="preserve">These are probes that directly measure the difference between the stagnation and static pressures, which is exactly what was used in equation </w:t>
      </w:r>
      <w:r>
        <w:fldChar w:fldCharType="begin"/>
      </w:r>
      <w:r>
        <w:instrText xml:space="preserve"> REF _Ref475204548 \r \h </w:instrText>
      </w:r>
      <w:r>
        <w:fldChar w:fldCharType="separate"/>
      </w:r>
      <w:r w:rsidR="008C6369">
        <w:t>(3)</w:t>
      </w:r>
      <w:r>
        <w:fldChar w:fldCharType="end"/>
      </w:r>
      <w:r>
        <w:t xml:space="preserve"> to determine the velocity at the </w:t>
      </w:r>
      <w:r>
        <w:rPr>
          <w:i/>
        </w:rPr>
        <w:t>vena contracta</w:t>
      </w:r>
      <w:r>
        <w:t>. Note that, at least in the 90</w:t>
      </w:r>
      <w:r w:rsidRPr="00B72957">
        <w:rPr>
          <w:vertAlign w:val="superscript"/>
        </w:rPr>
        <w:t>o</w:t>
      </w:r>
      <w:r>
        <w:t xml:space="preserve"> angle plate, the central pressure tap is directly exposed to the stagnation point, </w:t>
      </w:r>
      <w:r w:rsidR="00A754EF">
        <w:t>making it a Pitot probe. S</w:t>
      </w:r>
      <w:r>
        <w:t xml:space="preserve">ince the pressure transducer compares </w:t>
      </w:r>
      <w:r w:rsidR="00A754EF">
        <w:t xml:space="preserve">the pressure of each pressure tap </w:t>
      </w:r>
      <w:r>
        <w:t xml:space="preserve">to the receiver’s pressure, the result is a direct measurement of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o</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r</m:t>
            </m:r>
          </m:sub>
        </m:sSub>
      </m:oMath>
      <w:r>
        <w:rPr>
          <w:rFonts w:eastAsiaTheme="minorEastAsia"/>
        </w:rPr>
        <w:t xml:space="preserve">. Upon substitution of this measurement in equation </w:t>
      </w:r>
      <w:r>
        <w:fldChar w:fldCharType="begin"/>
      </w:r>
      <w:r>
        <w:instrText xml:space="preserve"> REF _Ref475204548 \r \h </w:instrText>
      </w:r>
      <w:r>
        <w:fldChar w:fldCharType="separate"/>
      </w:r>
      <w:r w:rsidR="008C6369">
        <w:t>(3)</w:t>
      </w:r>
      <w:r>
        <w:fldChar w:fldCharType="end"/>
      </w:r>
      <w:r>
        <w:t xml:space="preserve">, the result is the velocity of a point on the stagnation streamline that is close to the stagnation point but still </w:t>
      </w:r>
      <w:r w:rsidR="0021016F">
        <w:t xml:space="preserve">outside of its radius of </w:t>
      </w:r>
      <w:r>
        <w:t>influence. This measurement is of limited use in this experiment because the exact location of that point</w:t>
      </w:r>
      <w:r w:rsidR="0021016F">
        <w:t xml:space="preserve"> on the stagnation streamline</w:t>
      </w:r>
      <w:r>
        <w:t xml:space="preserve"> is not known</w:t>
      </w:r>
      <w:r w:rsidR="0021016F">
        <w:t>.</w:t>
      </w:r>
    </w:p>
    <w:p w14:paraId="114B1CB7" w14:textId="324E48DB" w:rsidR="00760C9B" w:rsidRDefault="009311DE" w:rsidP="009311DE">
      <w:r w:rsidRPr="0051701C">
        <w:rPr>
          <w:b/>
          <w:sz w:val="28"/>
        </w:rPr>
        <w:lastRenderedPageBreak/>
        <w:t>Applications</w:t>
      </w:r>
      <w:r w:rsidR="00FC1C9F">
        <w:t xml:space="preserve"> </w:t>
      </w:r>
    </w:p>
    <w:p w14:paraId="53712571" w14:textId="1832A848" w:rsidR="007A3235" w:rsidRDefault="00A613C8" w:rsidP="009311DE">
      <w:r>
        <w:t xml:space="preserve">As mentioned before, pressure measurements </w:t>
      </w:r>
      <w:r w:rsidR="004309FF">
        <w:t>can be used to determine flow veloc</w:t>
      </w:r>
      <w:r w:rsidR="00C6342B">
        <w:t xml:space="preserve">ity. In the application described herein, the change in pressure between the plenum and the receiver were enough to estimate the average velocity at the </w:t>
      </w:r>
      <w:r w:rsidR="00C6342B">
        <w:rPr>
          <w:i/>
        </w:rPr>
        <w:t>vena contracta</w:t>
      </w:r>
      <w:r w:rsidR="00C6342B">
        <w:t>.</w:t>
      </w:r>
      <w:r w:rsidR="00C6342B">
        <w:rPr>
          <w:i/>
        </w:rPr>
        <w:t xml:space="preserve"> </w:t>
      </w:r>
      <w:r w:rsidR="00C6342B">
        <w:t>It was also mentioned that</w:t>
      </w:r>
      <w:r w:rsidR="009C316C">
        <w:t>,</w:t>
      </w:r>
      <w:r w:rsidR="00C6342B">
        <w:t xml:space="preserve"> incidentally, </w:t>
      </w:r>
      <w:r w:rsidR="009C316C">
        <w:t xml:space="preserve">the pressure tap </w:t>
      </w:r>
      <w:r w:rsidR="00C6342B">
        <w:t>coinciding with the s</w:t>
      </w:r>
      <w:r w:rsidR="009C316C">
        <w:t>tagnation point is a Pitot tube</w:t>
      </w:r>
      <w:r w:rsidR="00C6342B">
        <w:t xml:space="preserve"> that could be used in conjunction with a probe sensing the static pressure to determine flow velocity</w:t>
      </w:r>
      <w:r w:rsidR="00FB53C4" w:rsidRPr="00FB53C4">
        <w:rPr>
          <w:rFonts w:cstheme="minorHAnsi"/>
          <w:color w:val="000000" w:themeColor="text1"/>
        </w:rPr>
        <w:t xml:space="preserve"> </w:t>
      </w:r>
      <w:r w:rsidR="00FB53C4">
        <w:rPr>
          <w:rFonts w:cstheme="minorHAnsi"/>
          <w:color w:val="000000" w:themeColor="text1"/>
        </w:rPr>
        <w:t xml:space="preserve">from equation </w:t>
      </w:r>
      <w:r w:rsidR="00FB53C4">
        <w:rPr>
          <w:rFonts w:cstheme="minorHAnsi"/>
          <w:color w:val="000000" w:themeColor="text1"/>
        </w:rPr>
        <w:fldChar w:fldCharType="begin"/>
      </w:r>
      <w:r w:rsidR="00FB53C4">
        <w:rPr>
          <w:rFonts w:cstheme="minorHAnsi"/>
          <w:color w:val="000000" w:themeColor="text1"/>
        </w:rPr>
        <w:instrText xml:space="preserve"> REF _Ref475204548 \r \h </w:instrText>
      </w:r>
      <w:r w:rsidR="00FB53C4">
        <w:rPr>
          <w:rFonts w:cstheme="minorHAnsi"/>
          <w:color w:val="000000" w:themeColor="text1"/>
        </w:rPr>
      </w:r>
      <w:r w:rsidR="00FB53C4">
        <w:rPr>
          <w:rFonts w:cstheme="minorHAnsi"/>
          <w:color w:val="000000" w:themeColor="text1"/>
        </w:rPr>
        <w:fldChar w:fldCharType="separate"/>
      </w:r>
      <w:r w:rsidR="00FB53C4">
        <w:rPr>
          <w:rFonts w:cstheme="minorHAnsi"/>
          <w:color w:val="000000" w:themeColor="text1"/>
        </w:rPr>
        <w:t>(3)</w:t>
      </w:r>
      <w:r w:rsidR="00FB53C4">
        <w:rPr>
          <w:rFonts w:cstheme="minorHAnsi"/>
          <w:color w:val="000000" w:themeColor="text1"/>
        </w:rPr>
        <w:fldChar w:fldCharType="end"/>
      </w:r>
      <w:r w:rsidR="00FB53C4">
        <w:rPr>
          <w:rFonts w:cstheme="minorHAnsi"/>
          <w:color w:val="000000" w:themeColor="text1"/>
        </w:rPr>
        <w:t xml:space="preserve"> (substituting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pl</m:t>
            </m:r>
          </m:sub>
        </m:sSub>
      </m:oMath>
      <w:r w:rsidR="00FB53C4">
        <w:rPr>
          <w:rFonts w:eastAsiaTheme="minorEastAsia" w:cstheme="minorHAnsi"/>
        </w:rPr>
        <w:t xml:space="preserve"> with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o</m:t>
            </m:r>
          </m:sub>
        </m:sSub>
      </m:oMath>
      <w:r w:rsidR="00FB53C4">
        <w:rPr>
          <w:rFonts w:eastAsiaTheme="minorEastAsia" w:cstheme="minorHAnsi"/>
        </w:rPr>
        <w:t xml:space="preserve"> and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r</m:t>
            </m:r>
          </m:sub>
        </m:sSub>
      </m:oMath>
      <w:r w:rsidR="00FB53C4">
        <w:rPr>
          <w:rFonts w:eastAsiaTheme="minorEastAsia" w:cstheme="minorHAnsi"/>
        </w:rPr>
        <w:t xml:space="preserve"> with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s</m:t>
            </m:r>
          </m:sub>
        </m:sSub>
      </m:oMath>
      <w:r w:rsidR="00FB53C4">
        <w:rPr>
          <w:rFonts w:eastAsiaTheme="minorEastAsia" w:cstheme="minorHAnsi"/>
        </w:rPr>
        <w:t>)</w:t>
      </w:r>
      <w:r w:rsidR="00C6342B">
        <w:t xml:space="preserve">. In fact, </w:t>
      </w:r>
      <w:r w:rsidR="00390D53">
        <w:t>a single device combining a</w:t>
      </w:r>
      <w:r w:rsidR="00C6342B">
        <w:t xml:space="preserve"> Pitot</w:t>
      </w:r>
      <w:r w:rsidR="00390D53">
        <w:t xml:space="preserve"> probe and a </w:t>
      </w:r>
      <w:r w:rsidR="00C6342B">
        <w:t>static</w:t>
      </w:r>
      <w:r w:rsidR="00390D53">
        <w:t xml:space="preserve"> probe, known as </w:t>
      </w:r>
      <w:proofErr w:type="spellStart"/>
      <w:r w:rsidR="00390D53">
        <w:t>Prandtl</w:t>
      </w:r>
      <w:proofErr w:type="spellEnd"/>
      <w:r w:rsidR="00390D53">
        <w:t xml:space="preserve"> tube, </w:t>
      </w:r>
      <w:r w:rsidR="00C6342B">
        <w:t xml:space="preserve">might be the most extended diagnostic </w:t>
      </w:r>
      <w:r w:rsidR="00390D53">
        <w:t xml:space="preserve">device </w:t>
      </w:r>
      <w:r w:rsidR="00C6342B">
        <w:t xml:space="preserve">in fluids engineering to measure velocity. </w:t>
      </w:r>
      <w:r w:rsidR="00390D53">
        <w:t xml:space="preserve">As shown in figure 5, </w:t>
      </w:r>
      <w:r w:rsidR="00390D53">
        <w:rPr>
          <w:rFonts w:cstheme="minorHAnsi"/>
          <w:color w:val="000000" w:themeColor="text1"/>
        </w:rPr>
        <w:t>t</w:t>
      </w:r>
      <w:r w:rsidR="00183ECA">
        <w:rPr>
          <w:rFonts w:cstheme="minorHAnsi"/>
          <w:color w:val="000000" w:themeColor="text1"/>
        </w:rPr>
        <w:t xml:space="preserve">his probe is composed by two concentric tubes. The inner tube faces the flow </w:t>
      </w:r>
      <w:r w:rsidR="00390D53">
        <w:rPr>
          <w:rFonts w:cstheme="minorHAnsi"/>
          <w:color w:val="000000" w:themeColor="text1"/>
        </w:rPr>
        <w:t>to detect</w:t>
      </w:r>
      <w:r w:rsidR="00183ECA">
        <w:rPr>
          <w:rFonts w:cstheme="minorHAnsi"/>
          <w:color w:val="000000" w:themeColor="text1"/>
        </w:rPr>
        <w:t xml:space="preserve"> the stagnation pressure, </w:t>
      </w:r>
      <w:r w:rsidR="00390D53">
        <w:rPr>
          <w:rFonts w:cstheme="minorHAnsi"/>
          <w:color w:val="000000" w:themeColor="text1"/>
        </w:rPr>
        <w:t xml:space="preserve">and </w:t>
      </w:r>
      <w:r w:rsidR="00183ECA">
        <w:rPr>
          <w:rFonts w:cstheme="minorHAnsi"/>
          <w:color w:val="000000" w:themeColor="text1"/>
        </w:rPr>
        <w:t xml:space="preserve">the outer tube </w:t>
      </w:r>
      <w:r w:rsidR="00390D53">
        <w:rPr>
          <w:rFonts w:cstheme="minorHAnsi"/>
          <w:color w:val="000000" w:themeColor="text1"/>
        </w:rPr>
        <w:t xml:space="preserve">has a set of side ports that </w:t>
      </w:r>
      <w:r w:rsidR="00183ECA">
        <w:rPr>
          <w:rFonts w:cstheme="minorHAnsi"/>
          <w:color w:val="000000" w:themeColor="text1"/>
        </w:rPr>
        <w:t>sense the static pressure. A sensor such as a pressure transducer or a liquid column manometer is used to determine the difference between these two</w:t>
      </w:r>
      <w:r w:rsidR="00390D53">
        <w:rPr>
          <w:rFonts w:cstheme="minorHAnsi"/>
          <w:color w:val="000000" w:themeColor="text1"/>
        </w:rPr>
        <w:t xml:space="preserve"> pressures</w:t>
      </w:r>
      <w:r w:rsidR="00FB53C4">
        <w:rPr>
          <w:rFonts w:cstheme="minorHAnsi"/>
          <w:color w:val="000000" w:themeColor="text1"/>
        </w:rPr>
        <w:t xml:space="preserve"> to estimate the velocity from equation </w:t>
      </w:r>
      <w:r w:rsidR="00FB53C4">
        <w:rPr>
          <w:rFonts w:cstheme="minorHAnsi"/>
          <w:color w:val="000000" w:themeColor="text1"/>
        </w:rPr>
        <w:fldChar w:fldCharType="begin"/>
      </w:r>
      <w:r w:rsidR="00FB53C4">
        <w:rPr>
          <w:rFonts w:cstheme="minorHAnsi"/>
          <w:color w:val="000000" w:themeColor="text1"/>
        </w:rPr>
        <w:instrText xml:space="preserve"> REF _Ref475204548 \r \h </w:instrText>
      </w:r>
      <w:r w:rsidR="00FB53C4">
        <w:rPr>
          <w:rFonts w:cstheme="minorHAnsi"/>
          <w:color w:val="000000" w:themeColor="text1"/>
        </w:rPr>
      </w:r>
      <w:r w:rsidR="00FB53C4">
        <w:rPr>
          <w:rFonts w:cstheme="minorHAnsi"/>
          <w:color w:val="000000" w:themeColor="text1"/>
        </w:rPr>
        <w:fldChar w:fldCharType="separate"/>
      </w:r>
      <w:r w:rsidR="00FB53C4">
        <w:rPr>
          <w:rFonts w:cstheme="minorHAnsi"/>
          <w:color w:val="000000" w:themeColor="text1"/>
        </w:rPr>
        <w:t>(3)</w:t>
      </w:r>
      <w:r w:rsidR="00FB53C4">
        <w:rPr>
          <w:rFonts w:cstheme="minorHAnsi"/>
          <w:color w:val="000000" w:themeColor="text1"/>
        </w:rPr>
        <w:fldChar w:fldCharType="end"/>
      </w:r>
      <w:r w:rsidR="00FB53C4">
        <w:rPr>
          <w:rFonts w:cstheme="minorHAnsi"/>
          <w:color w:val="000000" w:themeColor="text1"/>
        </w:rPr>
        <w:t xml:space="preserve"> (again, substituting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pl</m:t>
            </m:r>
          </m:sub>
        </m:sSub>
      </m:oMath>
      <w:r w:rsidR="00FB53C4">
        <w:rPr>
          <w:rFonts w:eastAsiaTheme="minorEastAsia" w:cstheme="minorHAnsi"/>
        </w:rPr>
        <w:t xml:space="preserve"> with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o</m:t>
            </m:r>
          </m:sub>
        </m:sSub>
      </m:oMath>
      <w:r w:rsidR="000A5114">
        <w:rPr>
          <w:rFonts w:eastAsiaTheme="minorEastAsia" w:cstheme="minorHAnsi"/>
        </w:rPr>
        <w:t xml:space="preserve"> and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r</m:t>
            </m:r>
          </m:sub>
        </m:sSub>
      </m:oMath>
      <w:r w:rsidR="000A5114">
        <w:rPr>
          <w:rFonts w:eastAsiaTheme="minorEastAsia" w:cstheme="minorHAnsi"/>
        </w:rPr>
        <w:t xml:space="preserve"> with </w:t>
      </w:r>
      <m:oMath>
        <m:sSub>
          <m:sSubPr>
            <m:ctrlPr>
              <w:rPr>
                <w:rFonts w:ascii="Cambria Math" w:eastAsiaTheme="minorEastAsia" w:hAnsi="Cambria Math"/>
                <w:i/>
              </w:rPr>
            </m:ctrlPr>
          </m:sSubPr>
          <m:e>
            <m:r>
              <w:rPr>
                <w:rFonts w:ascii="Cambria Math" w:eastAsiaTheme="minorEastAsia" w:hAnsi="Cambria Math"/>
              </w:rPr>
              <m:t>P</m:t>
            </m:r>
          </m:e>
          <m:sub>
            <m:r>
              <m:rPr>
                <m:sty m:val="p"/>
              </m:rPr>
              <w:rPr>
                <w:rFonts w:ascii="Cambria Math" w:eastAsiaTheme="minorEastAsia" w:hAnsi="Cambria Math"/>
              </w:rPr>
              <m:t>s</m:t>
            </m:r>
          </m:sub>
        </m:sSub>
      </m:oMath>
      <w:r w:rsidR="00FB53C4">
        <w:rPr>
          <w:rFonts w:eastAsiaTheme="minorEastAsia" w:cstheme="minorHAnsi"/>
        </w:rPr>
        <w:t>)</w:t>
      </w:r>
      <w:r w:rsidR="00390D53">
        <w:rPr>
          <w:rFonts w:cstheme="minorHAnsi"/>
          <w:color w:val="000000" w:themeColor="text1"/>
        </w:rPr>
        <w:t xml:space="preserve">. </w:t>
      </w:r>
      <w:r w:rsidR="00BC4BA7">
        <w:rPr>
          <w:rFonts w:cstheme="minorHAnsi"/>
          <w:color w:val="000000" w:themeColor="text1"/>
        </w:rPr>
        <w:t>A probe like this, or a combination of a Pitot and a</w:t>
      </w:r>
      <w:r w:rsidR="00FF7CDB">
        <w:rPr>
          <w:rFonts w:cstheme="minorHAnsi"/>
          <w:color w:val="000000" w:themeColor="text1"/>
        </w:rPr>
        <w:t>n independent</w:t>
      </w:r>
      <w:r w:rsidR="00BC4BA7">
        <w:rPr>
          <w:rFonts w:cstheme="minorHAnsi"/>
          <w:color w:val="000000" w:themeColor="text1"/>
        </w:rPr>
        <w:t xml:space="preserve"> static probe is in fact used in airplanes to determine the velocity of the wind relative to the airplane.</w:t>
      </w:r>
    </w:p>
    <w:p w14:paraId="5CEC1AAB" w14:textId="5E9B54E7" w:rsidR="000B1046" w:rsidRDefault="000B1046">
      <w:r w:rsidRPr="000B1046">
        <w:rPr>
          <w:b/>
          <w:sz w:val="28"/>
          <w:szCs w:val="28"/>
        </w:rPr>
        <w:t>Materials List</w:t>
      </w:r>
      <w:r w:rsidR="008C06F9">
        <w:t xml:space="preserve"> </w:t>
      </w:r>
      <w:r w:rsidR="00FD3E7C">
        <w:t xml:space="preserve"> </w:t>
      </w:r>
    </w:p>
    <w:tbl>
      <w:tblPr>
        <w:tblW w:w="10260" w:type="dxa"/>
        <w:jc w:val="center"/>
        <w:tblLayout w:type="fixed"/>
        <w:tblLook w:val="04A0" w:firstRow="1" w:lastRow="0" w:firstColumn="1" w:lastColumn="0" w:noHBand="0" w:noVBand="1"/>
      </w:tblPr>
      <w:tblGrid>
        <w:gridCol w:w="2430"/>
        <w:gridCol w:w="1800"/>
        <w:gridCol w:w="1620"/>
        <w:gridCol w:w="4410"/>
      </w:tblGrid>
      <w:tr w:rsidR="00681DE9" w:rsidRPr="00583BBA" w14:paraId="2C00B8ED" w14:textId="77777777" w:rsidTr="007954F9">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C80330"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Name</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5C2F25F2"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Company</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17CFA921"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Catalog Number</w:t>
            </w:r>
          </w:p>
        </w:tc>
        <w:tc>
          <w:tcPr>
            <w:tcW w:w="4410" w:type="dxa"/>
            <w:tcBorders>
              <w:top w:val="single" w:sz="4" w:space="0" w:color="auto"/>
              <w:left w:val="nil"/>
              <w:bottom w:val="single" w:sz="4" w:space="0" w:color="auto"/>
              <w:right w:val="single" w:sz="4" w:space="0" w:color="auto"/>
            </w:tcBorders>
            <w:shd w:val="clear" w:color="auto" w:fill="auto"/>
            <w:vAlign w:val="bottom"/>
            <w:hideMark/>
          </w:tcPr>
          <w:p w14:paraId="14982644"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Comments</w:t>
            </w:r>
          </w:p>
        </w:tc>
      </w:tr>
      <w:tr w:rsidR="00681DE9" w:rsidRPr="00583BBA" w14:paraId="5A1242A2" w14:textId="77777777" w:rsidTr="007954F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32C314BF"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Equipment</w:t>
            </w:r>
          </w:p>
        </w:tc>
        <w:tc>
          <w:tcPr>
            <w:tcW w:w="1800" w:type="dxa"/>
            <w:tcBorders>
              <w:top w:val="nil"/>
              <w:left w:val="nil"/>
              <w:bottom w:val="single" w:sz="4" w:space="0" w:color="auto"/>
              <w:right w:val="single" w:sz="4" w:space="0" w:color="auto"/>
            </w:tcBorders>
            <w:shd w:val="clear" w:color="auto" w:fill="auto"/>
            <w:noWrap/>
            <w:vAlign w:val="bottom"/>
            <w:hideMark/>
          </w:tcPr>
          <w:p w14:paraId="00FFA328"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14:paraId="6A22D8BF"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c>
          <w:tcPr>
            <w:tcW w:w="4410" w:type="dxa"/>
            <w:tcBorders>
              <w:top w:val="nil"/>
              <w:left w:val="nil"/>
              <w:bottom w:val="single" w:sz="4" w:space="0" w:color="auto"/>
              <w:right w:val="single" w:sz="4" w:space="0" w:color="auto"/>
            </w:tcBorders>
            <w:shd w:val="clear" w:color="auto" w:fill="auto"/>
            <w:vAlign w:val="bottom"/>
            <w:hideMark/>
          </w:tcPr>
          <w:p w14:paraId="55E1FF76"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r>
      <w:tr w:rsidR="00681DE9" w:rsidRPr="00583BBA" w14:paraId="4C8F10AF" w14:textId="77777777" w:rsidTr="007954F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099328DB" w14:textId="523FE46A" w:rsidR="00681DE9" w:rsidRPr="00AB0BBF" w:rsidRDefault="00507B13"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Diaphragm pressure transducer</w:t>
            </w:r>
          </w:p>
        </w:tc>
        <w:tc>
          <w:tcPr>
            <w:tcW w:w="1800" w:type="dxa"/>
            <w:tcBorders>
              <w:top w:val="nil"/>
              <w:left w:val="nil"/>
              <w:bottom w:val="single" w:sz="4" w:space="0" w:color="auto"/>
              <w:right w:val="single" w:sz="4" w:space="0" w:color="auto"/>
            </w:tcBorders>
            <w:shd w:val="clear" w:color="auto" w:fill="auto"/>
            <w:noWrap/>
            <w:vAlign w:val="bottom"/>
            <w:hideMark/>
          </w:tcPr>
          <w:p w14:paraId="6D931187" w14:textId="1318E1B5" w:rsidR="00681DE9" w:rsidRPr="00AB0BBF" w:rsidRDefault="00507B13"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Validyne</w:t>
            </w:r>
            <w:proofErr w:type="spellEnd"/>
          </w:p>
        </w:tc>
        <w:tc>
          <w:tcPr>
            <w:tcW w:w="1620" w:type="dxa"/>
            <w:tcBorders>
              <w:top w:val="nil"/>
              <w:left w:val="nil"/>
              <w:bottom w:val="single" w:sz="4" w:space="0" w:color="auto"/>
              <w:right w:val="single" w:sz="4" w:space="0" w:color="auto"/>
            </w:tcBorders>
            <w:shd w:val="clear" w:color="auto" w:fill="auto"/>
            <w:noWrap/>
            <w:vAlign w:val="bottom"/>
            <w:hideMark/>
          </w:tcPr>
          <w:p w14:paraId="3E145C2F" w14:textId="3C979207" w:rsidR="00681DE9" w:rsidRPr="00AB0BBF" w:rsidRDefault="00507B13"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DP22</w:t>
            </w:r>
            <w:r w:rsidR="00681DE9" w:rsidRPr="00AB0BBF">
              <w:rPr>
                <w:rFonts w:ascii="Cambria" w:eastAsia="Times New Roman" w:hAnsi="Cambria" w:cs="Times New Roman"/>
                <w:color w:val="3A3A3A"/>
                <w:sz w:val="20"/>
                <w:szCs w:val="20"/>
              </w:rPr>
              <w:t> </w:t>
            </w:r>
          </w:p>
        </w:tc>
        <w:tc>
          <w:tcPr>
            <w:tcW w:w="4410" w:type="dxa"/>
            <w:tcBorders>
              <w:top w:val="nil"/>
              <w:left w:val="nil"/>
              <w:bottom w:val="single" w:sz="4" w:space="0" w:color="auto"/>
              <w:right w:val="single" w:sz="4" w:space="0" w:color="auto"/>
            </w:tcBorders>
            <w:shd w:val="clear" w:color="auto" w:fill="auto"/>
            <w:vAlign w:val="bottom"/>
            <w:hideMark/>
          </w:tcPr>
          <w:p w14:paraId="2E213F88"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4F3F89" w:rsidRPr="00583BBA" w14:paraId="35290D5F" w14:textId="77777777" w:rsidTr="007954F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7E9B0133" w14:textId="1421228B" w:rsidR="004F3F89" w:rsidRDefault="00353237"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Carrier demodulator</w:t>
            </w:r>
          </w:p>
        </w:tc>
        <w:tc>
          <w:tcPr>
            <w:tcW w:w="1800" w:type="dxa"/>
            <w:tcBorders>
              <w:top w:val="nil"/>
              <w:left w:val="nil"/>
              <w:bottom w:val="single" w:sz="4" w:space="0" w:color="auto"/>
              <w:right w:val="single" w:sz="4" w:space="0" w:color="auto"/>
            </w:tcBorders>
            <w:shd w:val="clear" w:color="auto" w:fill="auto"/>
            <w:noWrap/>
            <w:vAlign w:val="bottom"/>
          </w:tcPr>
          <w:p w14:paraId="1B89ECC1" w14:textId="5636F2D4" w:rsidR="004F3F89" w:rsidRPr="00AB0BBF" w:rsidRDefault="00353237"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Validyne</w:t>
            </w:r>
            <w:proofErr w:type="spellEnd"/>
          </w:p>
        </w:tc>
        <w:tc>
          <w:tcPr>
            <w:tcW w:w="1620" w:type="dxa"/>
            <w:tcBorders>
              <w:top w:val="nil"/>
              <w:left w:val="nil"/>
              <w:bottom w:val="single" w:sz="4" w:space="0" w:color="auto"/>
              <w:right w:val="single" w:sz="4" w:space="0" w:color="auto"/>
            </w:tcBorders>
            <w:shd w:val="clear" w:color="auto" w:fill="auto"/>
            <w:noWrap/>
            <w:vAlign w:val="bottom"/>
          </w:tcPr>
          <w:p w14:paraId="154C58E5" w14:textId="6D6ADFC6" w:rsidR="004F3F89" w:rsidRPr="00AB0BBF" w:rsidRDefault="00353237"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CD15-A-1-A-1</w:t>
            </w:r>
          </w:p>
        </w:tc>
        <w:tc>
          <w:tcPr>
            <w:tcW w:w="4410" w:type="dxa"/>
            <w:tcBorders>
              <w:top w:val="nil"/>
              <w:left w:val="nil"/>
              <w:bottom w:val="single" w:sz="4" w:space="0" w:color="auto"/>
              <w:right w:val="single" w:sz="4" w:space="0" w:color="auto"/>
            </w:tcBorders>
            <w:shd w:val="clear" w:color="auto" w:fill="auto"/>
            <w:vAlign w:val="bottom"/>
          </w:tcPr>
          <w:p w14:paraId="2CFB062F" w14:textId="77777777" w:rsidR="004F3F89" w:rsidRPr="00AB0BBF" w:rsidRDefault="004F3F89" w:rsidP="00681DE9">
            <w:pPr>
              <w:spacing w:after="0"/>
              <w:rPr>
                <w:rFonts w:ascii="Cambria" w:eastAsia="Times New Roman" w:hAnsi="Cambria" w:cs="Times New Roman"/>
                <w:color w:val="3A3A3A"/>
                <w:sz w:val="20"/>
                <w:szCs w:val="20"/>
              </w:rPr>
            </w:pPr>
          </w:p>
        </w:tc>
      </w:tr>
      <w:tr w:rsidR="00681DE9" w:rsidRPr="00583BBA" w14:paraId="3598CB22" w14:textId="77777777" w:rsidTr="007954F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277FDFF8" w14:textId="7F0B4414" w:rsidR="00681DE9" w:rsidRPr="00AB0BBF" w:rsidRDefault="00507B13" w:rsidP="00353237">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Scan</w:t>
            </w:r>
            <w:r w:rsidR="00353237">
              <w:rPr>
                <w:rFonts w:ascii="Cambria" w:eastAsia="Times New Roman" w:hAnsi="Cambria" w:cs="Times New Roman"/>
                <w:color w:val="3A3A3A"/>
                <w:sz w:val="20"/>
                <w:szCs w:val="20"/>
              </w:rPr>
              <w:t>ning valve</w:t>
            </w:r>
          </w:p>
        </w:tc>
        <w:tc>
          <w:tcPr>
            <w:tcW w:w="1800" w:type="dxa"/>
            <w:tcBorders>
              <w:top w:val="nil"/>
              <w:left w:val="nil"/>
              <w:bottom w:val="single" w:sz="4" w:space="0" w:color="auto"/>
              <w:right w:val="single" w:sz="4" w:space="0" w:color="auto"/>
            </w:tcBorders>
            <w:shd w:val="clear" w:color="auto" w:fill="auto"/>
            <w:noWrap/>
            <w:vAlign w:val="bottom"/>
            <w:hideMark/>
          </w:tcPr>
          <w:p w14:paraId="6FBFF120" w14:textId="4502D4BD" w:rsidR="00681DE9" w:rsidRPr="00AB0BBF" w:rsidRDefault="00353237"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Scanivalve</w:t>
            </w:r>
            <w:proofErr w:type="spellEnd"/>
            <w:r w:rsidR="007954F9">
              <w:rPr>
                <w:rFonts w:ascii="Cambria" w:eastAsia="Times New Roman" w:hAnsi="Cambria" w:cs="Times New Roman"/>
                <w:color w:val="3A3A3A"/>
                <w:sz w:val="20"/>
                <w:szCs w:val="20"/>
              </w:rPr>
              <w:t xml:space="preserve"> Corp.</w:t>
            </w:r>
          </w:p>
        </w:tc>
        <w:tc>
          <w:tcPr>
            <w:tcW w:w="1620" w:type="dxa"/>
            <w:tcBorders>
              <w:top w:val="nil"/>
              <w:left w:val="nil"/>
              <w:bottom w:val="single" w:sz="4" w:space="0" w:color="auto"/>
              <w:right w:val="single" w:sz="4" w:space="0" w:color="auto"/>
            </w:tcBorders>
            <w:shd w:val="clear" w:color="auto" w:fill="auto"/>
            <w:noWrap/>
            <w:vAlign w:val="bottom"/>
            <w:hideMark/>
          </w:tcPr>
          <w:p w14:paraId="31925622" w14:textId="1CA9B635" w:rsidR="00681DE9" w:rsidRPr="00AB0BBF" w:rsidRDefault="00353237"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W0602/1P24T</w:t>
            </w:r>
          </w:p>
        </w:tc>
        <w:tc>
          <w:tcPr>
            <w:tcW w:w="4410" w:type="dxa"/>
            <w:tcBorders>
              <w:top w:val="nil"/>
              <w:left w:val="nil"/>
              <w:bottom w:val="single" w:sz="4" w:space="0" w:color="auto"/>
              <w:right w:val="single" w:sz="4" w:space="0" w:color="auto"/>
            </w:tcBorders>
            <w:shd w:val="clear" w:color="auto" w:fill="auto"/>
            <w:vAlign w:val="bottom"/>
            <w:hideMark/>
          </w:tcPr>
          <w:p w14:paraId="55FF136B"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C77DBA" w:rsidRPr="00583BBA" w14:paraId="03D0C308" w14:textId="77777777" w:rsidTr="007954F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75C2767" w14:textId="7AD6B8E2" w:rsidR="00C77DBA" w:rsidRDefault="00C77DBA"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Solenoid controller</w:t>
            </w:r>
          </w:p>
        </w:tc>
        <w:tc>
          <w:tcPr>
            <w:tcW w:w="1800" w:type="dxa"/>
            <w:tcBorders>
              <w:top w:val="nil"/>
              <w:left w:val="nil"/>
              <w:bottom w:val="single" w:sz="4" w:space="0" w:color="auto"/>
              <w:right w:val="single" w:sz="4" w:space="0" w:color="auto"/>
            </w:tcBorders>
            <w:shd w:val="clear" w:color="auto" w:fill="auto"/>
            <w:noWrap/>
            <w:vAlign w:val="bottom"/>
          </w:tcPr>
          <w:p w14:paraId="4560577C" w14:textId="0E1EF2F3" w:rsidR="00C77DBA" w:rsidRPr="00AB0BBF" w:rsidRDefault="007954F9"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Scanivalve</w:t>
            </w:r>
            <w:proofErr w:type="spellEnd"/>
            <w:r>
              <w:rPr>
                <w:rFonts w:ascii="Cambria" w:eastAsia="Times New Roman" w:hAnsi="Cambria" w:cs="Times New Roman"/>
                <w:color w:val="3A3A3A"/>
                <w:sz w:val="20"/>
                <w:szCs w:val="20"/>
              </w:rPr>
              <w:t xml:space="preserve"> Corp.</w:t>
            </w:r>
          </w:p>
        </w:tc>
        <w:tc>
          <w:tcPr>
            <w:tcW w:w="1620" w:type="dxa"/>
            <w:tcBorders>
              <w:top w:val="nil"/>
              <w:left w:val="nil"/>
              <w:bottom w:val="single" w:sz="4" w:space="0" w:color="auto"/>
              <w:right w:val="single" w:sz="4" w:space="0" w:color="auto"/>
            </w:tcBorders>
            <w:shd w:val="clear" w:color="auto" w:fill="auto"/>
            <w:noWrap/>
            <w:vAlign w:val="bottom"/>
          </w:tcPr>
          <w:p w14:paraId="1C090B50" w14:textId="18A83D77" w:rsidR="00C77DBA" w:rsidRPr="00AB0BBF" w:rsidRDefault="007954F9"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CTLR 2P/S2-S6</w:t>
            </w:r>
          </w:p>
        </w:tc>
        <w:tc>
          <w:tcPr>
            <w:tcW w:w="4410" w:type="dxa"/>
            <w:tcBorders>
              <w:top w:val="nil"/>
              <w:left w:val="nil"/>
              <w:bottom w:val="single" w:sz="4" w:space="0" w:color="auto"/>
              <w:right w:val="single" w:sz="4" w:space="0" w:color="auto"/>
            </w:tcBorders>
            <w:shd w:val="clear" w:color="auto" w:fill="auto"/>
            <w:vAlign w:val="bottom"/>
          </w:tcPr>
          <w:p w14:paraId="2203B8AF" w14:textId="77777777" w:rsidR="00C77DBA" w:rsidRDefault="00C77DBA" w:rsidP="00681DE9">
            <w:pPr>
              <w:spacing w:after="0"/>
              <w:rPr>
                <w:rFonts w:ascii="Cambria" w:eastAsia="Times New Roman" w:hAnsi="Cambria" w:cs="Times New Roman"/>
                <w:color w:val="3A3A3A"/>
                <w:sz w:val="20"/>
                <w:szCs w:val="20"/>
              </w:rPr>
            </w:pPr>
          </w:p>
        </w:tc>
      </w:tr>
      <w:tr w:rsidR="007954F9" w:rsidRPr="00583BBA" w14:paraId="5F3E3197" w14:textId="77777777" w:rsidTr="007954F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41B5BA55" w14:textId="7DE60BF3" w:rsidR="00681DE9" w:rsidRPr="00AB0BBF" w:rsidRDefault="009D6406"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 xml:space="preserve">Personal </w:t>
            </w:r>
            <w:r w:rsidR="00507B13">
              <w:rPr>
                <w:rFonts w:ascii="Cambria" w:eastAsia="Times New Roman" w:hAnsi="Cambria" w:cs="Times New Roman"/>
                <w:color w:val="3A3A3A"/>
                <w:sz w:val="20"/>
                <w:szCs w:val="20"/>
              </w:rPr>
              <w:t>Computer</w:t>
            </w:r>
          </w:p>
        </w:tc>
        <w:tc>
          <w:tcPr>
            <w:tcW w:w="1800" w:type="dxa"/>
            <w:tcBorders>
              <w:top w:val="nil"/>
              <w:left w:val="nil"/>
              <w:bottom w:val="single" w:sz="4" w:space="0" w:color="auto"/>
              <w:right w:val="single" w:sz="4" w:space="0" w:color="auto"/>
            </w:tcBorders>
            <w:shd w:val="clear" w:color="auto" w:fill="auto"/>
            <w:noWrap/>
            <w:vAlign w:val="bottom"/>
          </w:tcPr>
          <w:p w14:paraId="73BA26B1" w14:textId="31D96D67" w:rsidR="00681DE9" w:rsidRPr="00AB0BBF" w:rsidRDefault="00681DE9" w:rsidP="00681DE9">
            <w:pPr>
              <w:spacing w:after="0"/>
              <w:rPr>
                <w:rFonts w:ascii="Cambria" w:eastAsia="Times New Roman" w:hAnsi="Cambria" w:cs="Times New Roman"/>
                <w:color w:val="3A3A3A"/>
                <w:sz w:val="20"/>
                <w:szCs w:val="20"/>
              </w:rPr>
            </w:pPr>
          </w:p>
        </w:tc>
        <w:tc>
          <w:tcPr>
            <w:tcW w:w="1620" w:type="dxa"/>
            <w:tcBorders>
              <w:top w:val="nil"/>
              <w:left w:val="nil"/>
              <w:bottom w:val="single" w:sz="4" w:space="0" w:color="auto"/>
              <w:right w:val="single" w:sz="4" w:space="0" w:color="auto"/>
            </w:tcBorders>
            <w:shd w:val="clear" w:color="auto" w:fill="auto"/>
            <w:noWrap/>
            <w:vAlign w:val="bottom"/>
            <w:hideMark/>
          </w:tcPr>
          <w:p w14:paraId="476B5002"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c>
          <w:tcPr>
            <w:tcW w:w="4410" w:type="dxa"/>
            <w:tcBorders>
              <w:top w:val="nil"/>
              <w:left w:val="nil"/>
              <w:bottom w:val="single" w:sz="4" w:space="0" w:color="auto"/>
              <w:right w:val="single" w:sz="4" w:space="0" w:color="auto"/>
            </w:tcBorders>
            <w:shd w:val="clear" w:color="auto" w:fill="auto"/>
            <w:vAlign w:val="bottom"/>
          </w:tcPr>
          <w:p w14:paraId="7AE9325E" w14:textId="6B6C612D" w:rsidR="00681DE9" w:rsidRPr="00AB0BBF" w:rsidRDefault="009D6406"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Intel Core i5-2500T CPU @ 2.30GHz; 4.0 GB RAM, Windows 7</w:t>
            </w:r>
            <w:r w:rsidR="007954F9">
              <w:rPr>
                <w:rFonts w:ascii="Cambria" w:eastAsia="Times New Roman" w:hAnsi="Cambria" w:cs="Times New Roman"/>
                <w:color w:val="3A3A3A"/>
                <w:sz w:val="20"/>
                <w:szCs w:val="20"/>
              </w:rPr>
              <w:t xml:space="preserve"> Enterprise</w:t>
            </w:r>
            <w:r>
              <w:rPr>
                <w:rFonts w:ascii="Cambria" w:eastAsia="Times New Roman" w:hAnsi="Cambria" w:cs="Times New Roman"/>
                <w:color w:val="3A3A3A"/>
                <w:sz w:val="20"/>
                <w:szCs w:val="20"/>
              </w:rPr>
              <w:t>, 64</w:t>
            </w:r>
            <w:r w:rsidR="007954F9">
              <w:rPr>
                <w:rFonts w:ascii="Cambria" w:eastAsia="Times New Roman" w:hAnsi="Cambria" w:cs="Times New Roman"/>
                <w:color w:val="3A3A3A"/>
                <w:sz w:val="20"/>
                <w:szCs w:val="20"/>
              </w:rPr>
              <w:t>-</w:t>
            </w:r>
            <w:r>
              <w:rPr>
                <w:rFonts w:ascii="Cambria" w:eastAsia="Times New Roman" w:hAnsi="Cambria" w:cs="Times New Roman"/>
                <w:color w:val="3A3A3A"/>
                <w:sz w:val="20"/>
                <w:szCs w:val="20"/>
              </w:rPr>
              <w:t>bit</w:t>
            </w:r>
            <w:r w:rsidR="007954F9">
              <w:rPr>
                <w:rFonts w:ascii="Cambria" w:eastAsia="Times New Roman" w:hAnsi="Cambria" w:cs="Times New Roman"/>
                <w:color w:val="3A3A3A"/>
                <w:sz w:val="20"/>
                <w:szCs w:val="20"/>
              </w:rPr>
              <w:t xml:space="preserve"> OS</w:t>
            </w:r>
          </w:p>
        </w:tc>
      </w:tr>
      <w:tr w:rsidR="007954F9" w:rsidRPr="00583BBA" w14:paraId="0B8B8626" w14:textId="77777777" w:rsidTr="007954F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700147FE" w14:textId="72A73E07" w:rsidR="00681DE9" w:rsidRPr="00AB0BBF" w:rsidRDefault="00507B13"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12-bit digitizer</w:t>
            </w:r>
          </w:p>
        </w:tc>
        <w:tc>
          <w:tcPr>
            <w:tcW w:w="1800" w:type="dxa"/>
            <w:tcBorders>
              <w:top w:val="nil"/>
              <w:left w:val="nil"/>
              <w:bottom w:val="single" w:sz="4" w:space="0" w:color="auto"/>
              <w:right w:val="single" w:sz="4" w:space="0" w:color="auto"/>
            </w:tcBorders>
            <w:shd w:val="clear" w:color="auto" w:fill="auto"/>
            <w:noWrap/>
            <w:vAlign w:val="bottom"/>
          </w:tcPr>
          <w:p w14:paraId="7C33C8D1" w14:textId="150390A6" w:rsidR="00681DE9" w:rsidRPr="00AB0BBF" w:rsidRDefault="00507B13"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National Instruments</w:t>
            </w:r>
          </w:p>
        </w:tc>
        <w:tc>
          <w:tcPr>
            <w:tcW w:w="1620" w:type="dxa"/>
            <w:tcBorders>
              <w:top w:val="nil"/>
              <w:left w:val="nil"/>
              <w:bottom w:val="single" w:sz="4" w:space="0" w:color="auto"/>
              <w:right w:val="single" w:sz="4" w:space="0" w:color="auto"/>
            </w:tcBorders>
            <w:shd w:val="clear" w:color="auto" w:fill="auto"/>
            <w:noWrap/>
            <w:vAlign w:val="bottom"/>
          </w:tcPr>
          <w:p w14:paraId="69ABE958" w14:textId="00BE2BBB" w:rsidR="00681DE9" w:rsidRPr="00AB0BBF" w:rsidRDefault="009D6406"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BNC-2120</w:t>
            </w:r>
          </w:p>
        </w:tc>
        <w:tc>
          <w:tcPr>
            <w:tcW w:w="4410" w:type="dxa"/>
            <w:tcBorders>
              <w:top w:val="nil"/>
              <w:left w:val="nil"/>
              <w:bottom w:val="single" w:sz="4" w:space="0" w:color="auto"/>
              <w:right w:val="single" w:sz="4" w:space="0" w:color="auto"/>
            </w:tcBorders>
            <w:shd w:val="clear" w:color="auto" w:fill="auto"/>
            <w:vAlign w:val="bottom"/>
          </w:tcPr>
          <w:p w14:paraId="0323B2B5" w14:textId="2026F4E6" w:rsidR="00681DE9" w:rsidRPr="00AB0BBF" w:rsidRDefault="00681DE9" w:rsidP="00681DE9">
            <w:pPr>
              <w:spacing w:after="0"/>
              <w:rPr>
                <w:rFonts w:ascii="Cambria" w:eastAsia="Times New Roman" w:hAnsi="Cambria" w:cs="Times New Roman"/>
                <w:color w:val="3A3A3A"/>
                <w:sz w:val="20"/>
                <w:szCs w:val="20"/>
              </w:rPr>
            </w:pPr>
          </w:p>
        </w:tc>
      </w:tr>
      <w:tr w:rsidR="007954F9" w:rsidRPr="00583BBA" w14:paraId="65A6CAFF" w14:textId="77777777" w:rsidTr="007954F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02A622B9" w14:textId="12BA7959" w:rsidR="00681DE9" w:rsidRPr="00AB0BBF" w:rsidRDefault="009D6406"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 xml:space="preserve">Digital </w:t>
            </w:r>
            <w:proofErr w:type="spellStart"/>
            <w:r>
              <w:rPr>
                <w:rFonts w:ascii="Cambria" w:eastAsia="Times New Roman" w:hAnsi="Cambria" w:cs="Times New Roman"/>
                <w:color w:val="3A3A3A"/>
                <w:sz w:val="20"/>
                <w:szCs w:val="20"/>
              </w:rPr>
              <w:t>multi</w:t>
            </w:r>
            <w:r w:rsidR="003E215E">
              <w:rPr>
                <w:rFonts w:ascii="Cambria" w:eastAsia="Times New Roman" w:hAnsi="Cambria" w:cs="Times New Roman"/>
                <w:color w:val="3A3A3A"/>
                <w:sz w:val="20"/>
                <w:szCs w:val="20"/>
              </w:rPr>
              <w:t>meter</w:t>
            </w:r>
            <w:proofErr w:type="spellEnd"/>
          </w:p>
        </w:tc>
        <w:tc>
          <w:tcPr>
            <w:tcW w:w="1800" w:type="dxa"/>
            <w:tcBorders>
              <w:top w:val="nil"/>
              <w:left w:val="nil"/>
              <w:bottom w:val="single" w:sz="4" w:space="0" w:color="auto"/>
              <w:right w:val="single" w:sz="4" w:space="0" w:color="auto"/>
            </w:tcBorders>
            <w:shd w:val="clear" w:color="auto" w:fill="auto"/>
            <w:noWrap/>
            <w:vAlign w:val="bottom"/>
          </w:tcPr>
          <w:p w14:paraId="3A8EBF2E" w14:textId="16CE1254" w:rsidR="00681DE9" w:rsidRPr="00AB0BBF" w:rsidRDefault="009D6406"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Keithley</w:t>
            </w:r>
            <w:proofErr w:type="spellEnd"/>
          </w:p>
        </w:tc>
        <w:tc>
          <w:tcPr>
            <w:tcW w:w="1620" w:type="dxa"/>
            <w:tcBorders>
              <w:top w:val="nil"/>
              <w:left w:val="nil"/>
              <w:bottom w:val="single" w:sz="4" w:space="0" w:color="auto"/>
              <w:right w:val="single" w:sz="4" w:space="0" w:color="auto"/>
            </w:tcBorders>
            <w:shd w:val="clear" w:color="auto" w:fill="auto"/>
            <w:noWrap/>
            <w:vAlign w:val="bottom"/>
          </w:tcPr>
          <w:p w14:paraId="11492A33" w14:textId="7AA1EB2E" w:rsidR="00681DE9" w:rsidRPr="00AB0BBF" w:rsidRDefault="009D6406"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169</w:t>
            </w:r>
          </w:p>
        </w:tc>
        <w:tc>
          <w:tcPr>
            <w:tcW w:w="4410" w:type="dxa"/>
            <w:tcBorders>
              <w:top w:val="nil"/>
              <w:left w:val="nil"/>
              <w:bottom w:val="single" w:sz="4" w:space="0" w:color="auto"/>
              <w:right w:val="single" w:sz="4" w:space="0" w:color="auto"/>
            </w:tcBorders>
            <w:shd w:val="clear" w:color="auto" w:fill="auto"/>
            <w:vAlign w:val="bottom"/>
          </w:tcPr>
          <w:p w14:paraId="3EE4ABFC" w14:textId="048D3F76" w:rsidR="00681DE9" w:rsidRPr="00AB0BBF" w:rsidRDefault="00681DE9" w:rsidP="00681DE9">
            <w:pPr>
              <w:spacing w:after="0"/>
              <w:rPr>
                <w:rFonts w:ascii="Cambria" w:eastAsia="Times New Roman" w:hAnsi="Cambria" w:cs="Times New Roman"/>
                <w:color w:val="3A3A3A"/>
                <w:sz w:val="20"/>
                <w:szCs w:val="20"/>
              </w:rPr>
            </w:pPr>
          </w:p>
        </w:tc>
      </w:tr>
      <w:tr w:rsidR="007954F9" w:rsidRPr="00583BBA" w14:paraId="419F9AEC" w14:textId="77777777" w:rsidTr="007954F9">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669530A" w14:textId="31A2033E" w:rsidR="008C06F9" w:rsidRPr="00AB0BBF" w:rsidRDefault="008C06F9"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Foss-Larson-</w:t>
            </w:r>
            <w:proofErr w:type="spellStart"/>
            <w:r>
              <w:rPr>
                <w:rFonts w:ascii="Cambria" w:eastAsia="Times New Roman" w:hAnsi="Cambria" w:cs="Times New Roman"/>
                <w:color w:val="3A3A3A"/>
                <w:sz w:val="20"/>
                <w:szCs w:val="20"/>
              </w:rPr>
              <w:t>Learst</w:t>
            </w:r>
            <w:proofErr w:type="spellEnd"/>
            <w:r>
              <w:rPr>
                <w:rFonts w:ascii="Cambria" w:eastAsia="Times New Roman" w:hAnsi="Cambria" w:cs="Times New Roman"/>
                <w:color w:val="3A3A3A"/>
                <w:sz w:val="20"/>
                <w:szCs w:val="20"/>
              </w:rPr>
              <w:t xml:space="preserve"> (FLL) flow system</w:t>
            </w:r>
          </w:p>
        </w:tc>
        <w:tc>
          <w:tcPr>
            <w:tcW w:w="1800" w:type="dxa"/>
            <w:tcBorders>
              <w:top w:val="nil"/>
              <w:left w:val="nil"/>
              <w:bottom w:val="single" w:sz="4" w:space="0" w:color="auto"/>
              <w:right w:val="single" w:sz="4" w:space="0" w:color="auto"/>
            </w:tcBorders>
            <w:shd w:val="clear" w:color="auto" w:fill="auto"/>
            <w:noWrap/>
            <w:vAlign w:val="bottom"/>
          </w:tcPr>
          <w:p w14:paraId="61A35ED4" w14:textId="2F633346" w:rsidR="008C06F9" w:rsidRPr="00AB0BBF" w:rsidRDefault="008C06F9"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Michigan State University</w:t>
            </w:r>
          </w:p>
        </w:tc>
        <w:tc>
          <w:tcPr>
            <w:tcW w:w="1620" w:type="dxa"/>
            <w:tcBorders>
              <w:top w:val="nil"/>
              <w:left w:val="nil"/>
              <w:bottom w:val="single" w:sz="4" w:space="0" w:color="auto"/>
              <w:right w:val="single" w:sz="4" w:space="0" w:color="auto"/>
            </w:tcBorders>
            <w:shd w:val="clear" w:color="auto" w:fill="auto"/>
            <w:noWrap/>
            <w:vAlign w:val="bottom"/>
          </w:tcPr>
          <w:p w14:paraId="5379CDB2" w14:textId="777BE73C" w:rsidR="008C06F9" w:rsidRPr="00AB0BBF" w:rsidRDefault="008C06F9" w:rsidP="00681DE9">
            <w:pPr>
              <w:spacing w:after="0"/>
              <w:rPr>
                <w:rFonts w:ascii="Cambria" w:eastAsia="Times New Roman" w:hAnsi="Cambria" w:cs="Times New Roman"/>
                <w:color w:val="3A3A3A"/>
                <w:sz w:val="20"/>
                <w:szCs w:val="20"/>
              </w:rPr>
            </w:pPr>
          </w:p>
        </w:tc>
        <w:tc>
          <w:tcPr>
            <w:tcW w:w="4410" w:type="dxa"/>
            <w:tcBorders>
              <w:top w:val="nil"/>
              <w:left w:val="nil"/>
              <w:bottom w:val="single" w:sz="4" w:space="0" w:color="auto"/>
              <w:right w:val="single" w:sz="4" w:space="0" w:color="auto"/>
            </w:tcBorders>
            <w:shd w:val="clear" w:color="auto" w:fill="auto"/>
            <w:vAlign w:val="bottom"/>
          </w:tcPr>
          <w:p w14:paraId="02D507F9" w14:textId="236125F9" w:rsidR="008C06F9" w:rsidRPr="00AB0BBF" w:rsidRDefault="008C06F9"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This facility is in the Undergraduate Fluid Mechanics Laboratory at the Department of Mechanical engineering.</w:t>
            </w:r>
            <w:r w:rsidR="00935B7E">
              <w:rPr>
                <w:rFonts w:ascii="Cambria" w:eastAsia="Times New Roman" w:hAnsi="Cambria" w:cs="Times New Roman"/>
                <w:color w:val="3A3A3A"/>
                <w:sz w:val="20"/>
                <w:szCs w:val="20"/>
              </w:rPr>
              <w:t xml:space="preserve"> It includes four test sections to measure internal and external flows with multiple configurations.</w:t>
            </w:r>
          </w:p>
        </w:tc>
      </w:tr>
    </w:tbl>
    <w:p w14:paraId="19A1BF5F" w14:textId="77777777" w:rsidR="00583BBA" w:rsidRDefault="00583BBA"/>
    <w:p w14:paraId="10B65BC4" w14:textId="77777777" w:rsidR="00335CD4" w:rsidRPr="00105BC5" w:rsidRDefault="00335CD4" w:rsidP="00335CD4">
      <w:r>
        <w:rPr>
          <w:b/>
          <w:sz w:val="28"/>
          <w:szCs w:val="28"/>
        </w:rPr>
        <w:t>Figures and tables captions</w:t>
      </w:r>
    </w:p>
    <w:p w14:paraId="3EEB3024" w14:textId="7570AC39" w:rsidR="00335CD4" w:rsidRDefault="00335CD4" w:rsidP="00335CD4">
      <w:pPr>
        <w:rPr>
          <w:rFonts w:cstheme="minorHAnsi"/>
          <w:color w:val="000000" w:themeColor="text1"/>
        </w:rPr>
      </w:pPr>
      <w:r>
        <w:rPr>
          <w:rFonts w:cstheme="minorHAnsi"/>
          <w:b/>
          <w:color w:val="000000" w:themeColor="text1"/>
        </w:rPr>
        <w:t>Figure 1</w:t>
      </w:r>
      <w:r w:rsidRPr="002742AC">
        <w:rPr>
          <w:rFonts w:cstheme="minorHAnsi"/>
          <w:b/>
          <w:color w:val="000000" w:themeColor="text1"/>
        </w:rPr>
        <w:t xml:space="preserve">. </w:t>
      </w:r>
      <w:r w:rsidRPr="00243C77">
        <w:rPr>
          <w:rFonts w:cstheme="minorHAnsi"/>
          <w:b/>
          <w:color w:val="000000" w:themeColor="text1"/>
        </w:rPr>
        <w:t>Schematic of basic configuration</w:t>
      </w:r>
      <w:r>
        <w:rPr>
          <w:rFonts w:cstheme="minorHAnsi"/>
          <w:color w:val="000000" w:themeColor="text1"/>
        </w:rPr>
        <w:t>.</w:t>
      </w:r>
      <w:r w:rsidR="00243C77">
        <w:rPr>
          <w:rFonts w:cstheme="minorHAnsi"/>
          <w:color w:val="000000" w:themeColor="text1"/>
        </w:rPr>
        <w:t xml:space="preserve"> A plane jet exits the plenum into the receiver through a slit of width </w:t>
      </w:r>
      <w:r w:rsidR="00243C77" w:rsidRPr="00243C77">
        <w:rPr>
          <w:rFonts w:cstheme="minorHAnsi"/>
          <w:i/>
          <w:color w:val="000000" w:themeColor="text1"/>
        </w:rPr>
        <w:t>W</w:t>
      </w:r>
      <w:r w:rsidR="00243C77">
        <w:rPr>
          <w:rFonts w:cstheme="minorHAnsi"/>
          <w:color w:val="000000" w:themeColor="text1"/>
        </w:rPr>
        <w:t>.</w:t>
      </w:r>
      <w:r>
        <w:rPr>
          <w:rFonts w:cstheme="minorHAnsi"/>
          <w:color w:val="000000" w:themeColor="text1"/>
        </w:rPr>
        <w:t xml:space="preserve"> </w:t>
      </w:r>
      <w:r w:rsidR="00243C77">
        <w:rPr>
          <w:rFonts w:cstheme="minorHAnsi"/>
          <w:color w:val="000000" w:themeColor="text1"/>
        </w:rPr>
        <w:t>The jet impinges on an inclined plate and it gets deflected while exerting a pressure load on the surface (dashed line).</w:t>
      </w:r>
    </w:p>
    <w:p w14:paraId="03D9964D" w14:textId="03E8792F" w:rsidR="00DE787A" w:rsidRDefault="00E942E9" w:rsidP="00DE787A">
      <w:pPr>
        <w:rPr>
          <w:rFonts w:cstheme="minorHAnsi"/>
          <w:color w:val="000000" w:themeColor="text1"/>
        </w:rPr>
      </w:pPr>
      <w:r>
        <w:rPr>
          <w:rFonts w:cstheme="minorHAnsi"/>
          <w:b/>
          <w:color w:val="000000" w:themeColor="text1"/>
        </w:rPr>
        <w:t>Figure 2</w:t>
      </w:r>
      <w:r w:rsidR="00DE787A" w:rsidRPr="002742AC">
        <w:rPr>
          <w:rFonts w:cstheme="minorHAnsi"/>
          <w:b/>
          <w:color w:val="000000" w:themeColor="text1"/>
        </w:rPr>
        <w:t xml:space="preserve">. </w:t>
      </w:r>
      <w:r w:rsidR="009B66C3">
        <w:rPr>
          <w:rFonts w:cstheme="minorHAnsi"/>
          <w:b/>
          <w:color w:val="000000" w:themeColor="text1"/>
        </w:rPr>
        <w:t>Details</w:t>
      </w:r>
      <w:r w:rsidR="00DE787A" w:rsidRPr="00243C77">
        <w:rPr>
          <w:rFonts w:cstheme="minorHAnsi"/>
          <w:b/>
          <w:color w:val="000000" w:themeColor="text1"/>
        </w:rPr>
        <w:t xml:space="preserve"> of </w:t>
      </w:r>
      <w:r>
        <w:rPr>
          <w:rFonts w:cstheme="minorHAnsi"/>
          <w:b/>
          <w:color w:val="000000" w:themeColor="text1"/>
        </w:rPr>
        <w:t>data acquisition system</w:t>
      </w:r>
      <w:r w:rsidR="00DE787A">
        <w:rPr>
          <w:rFonts w:cstheme="minorHAnsi"/>
          <w:color w:val="000000" w:themeColor="text1"/>
        </w:rPr>
        <w:t>.</w:t>
      </w:r>
      <w:r w:rsidR="00A8657F">
        <w:rPr>
          <w:rFonts w:cstheme="minorHAnsi"/>
          <w:color w:val="000000" w:themeColor="text1"/>
        </w:rPr>
        <w:t xml:space="preserve"> S</w:t>
      </w:r>
      <w:r w:rsidR="009B66C3">
        <w:rPr>
          <w:rFonts w:cstheme="minorHAnsi"/>
          <w:color w:val="000000" w:themeColor="text1"/>
        </w:rPr>
        <w:t>chematic for equipment connections</w:t>
      </w:r>
      <w:r w:rsidR="00CD58D8">
        <w:rPr>
          <w:rFonts w:cstheme="minorHAnsi"/>
          <w:color w:val="000000" w:themeColor="text1"/>
        </w:rPr>
        <w:t>.</w:t>
      </w:r>
    </w:p>
    <w:p w14:paraId="5775F729" w14:textId="7DAA1C85" w:rsidR="00107EBF" w:rsidRDefault="00107EBF" w:rsidP="00DE787A">
      <w:pPr>
        <w:rPr>
          <w:rFonts w:cstheme="minorHAnsi"/>
          <w:color w:val="000000" w:themeColor="text1"/>
        </w:rPr>
      </w:pPr>
      <w:r>
        <w:rPr>
          <w:rFonts w:cstheme="minorHAnsi"/>
          <w:b/>
          <w:color w:val="000000" w:themeColor="text1"/>
        </w:rPr>
        <w:lastRenderedPageBreak/>
        <w:t>Figure 3</w:t>
      </w:r>
      <w:r w:rsidRPr="002742AC">
        <w:rPr>
          <w:rFonts w:cstheme="minorHAnsi"/>
          <w:b/>
          <w:color w:val="000000" w:themeColor="text1"/>
        </w:rPr>
        <w:t xml:space="preserve">. </w:t>
      </w:r>
      <w:r w:rsidR="00FD7C51">
        <w:rPr>
          <w:rFonts w:cstheme="minorHAnsi"/>
          <w:b/>
          <w:color w:val="000000" w:themeColor="text1"/>
        </w:rPr>
        <w:t>Experimental setting</w:t>
      </w:r>
      <w:r w:rsidRPr="00D858D1">
        <w:rPr>
          <w:rFonts w:cstheme="minorHAnsi"/>
          <w:color w:val="000000" w:themeColor="text1"/>
        </w:rPr>
        <w:t>.</w:t>
      </w:r>
      <w:r>
        <w:rPr>
          <w:rFonts w:cstheme="minorHAnsi"/>
          <w:color w:val="000000" w:themeColor="text1"/>
        </w:rPr>
        <w:t xml:space="preserve"> </w:t>
      </w:r>
      <w:r w:rsidR="00314DA9">
        <w:rPr>
          <w:rFonts w:cstheme="minorHAnsi"/>
          <w:color w:val="000000" w:themeColor="text1"/>
        </w:rPr>
        <w:t>T</w:t>
      </w:r>
      <w:r w:rsidR="00FD7C51">
        <w:rPr>
          <w:rFonts w:cstheme="minorHAnsi"/>
          <w:color w:val="000000" w:themeColor="text1"/>
        </w:rPr>
        <w:t xml:space="preserve">est section. </w:t>
      </w:r>
      <w:r w:rsidR="009B3320">
        <w:rPr>
          <w:rFonts w:cstheme="minorHAnsi"/>
          <w:color w:val="000000" w:themeColor="text1"/>
        </w:rPr>
        <w:t xml:space="preserve">Left: </w:t>
      </w:r>
      <w:r w:rsidR="002B5ACF">
        <w:rPr>
          <w:rFonts w:cstheme="minorHAnsi"/>
          <w:color w:val="000000" w:themeColor="text1"/>
        </w:rPr>
        <w:t xml:space="preserve">Impingement plate in front of </w:t>
      </w:r>
      <w:r w:rsidR="009B3320">
        <w:rPr>
          <w:rFonts w:cstheme="minorHAnsi"/>
          <w:color w:val="000000" w:themeColor="text1"/>
        </w:rPr>
        <w:t>slit</w:t>
      </w:r>
      <w:r w:rsidR="002B5ACF">
        <w:rPr>
          <w:rFonts w:cstheme="minorHAnsi"/>
          <w:color w:val="000000" w:themeColor="text1"/>
        </w:rPr>
        <w:t>. H</w:t>
      </w:r>
      <w:r w:rsidR="009B3320">
        <w:rPr>
          <w:rFonts w:cstheme="minorHAnsi"/>
          <w:color w:val="000000" w:themeColor="text1"/>
        </w:rPr>
        <w:t>igher-pressure air</w:t>
      </w:r>
      <w:r w:rsidR="002B5ACF">
        <w:rPr>
          <w:rFonts w:cstheme="minorHAnsi"/>
          <w:color w:val="000000" w:themeColor="text1"/>
        </w:rPr>
        <w:t xml:space="preserve"> is discharged</w:t>
      </w:r>
      <w:r w:rsidR="009B3320">
        <w:rPr>
          <w:rFonts w:cstheme="minorHAnsi"/>
          <w:color w:val="000000" w:themeColor="text1"/>
        </w:rPr>
        <w:t xml:space="preserve"> from the plenum into the receiver</w:t>
      </w:r>
      <w:r w:rsidR="002B5ACF">
        <w:rPr>
          <w:rFonts w:cstheme="minorHAnsi"/>
          <w:color w:val="000000" w:themeColor="text1"/>
        </w:rPr>
        <w:t xml:space="preserve"> through this slit</w:t>
      </w:r>
      <w:r w:rsidR="009B3320">
        <w:rPr>
          <w:rFonts w:cstheme="minorHAnsi"/>
          <w:color w:val="000000" w:themeColor="text1"/>
        </w:rPr>
        <w:t xml:space="preserve">. Middle: </w:t>
      </w:r>
      <w:r w:rsidR="002B5ACF">
        <w:rPr>
          <w:rFonts w:cstheme="minorHAnsi"/>
          <w:color w:val="000000" w:themeColor="text1"/>
        </w:rPr>
        <w:t>pressure taps connected to the impingement plate are distributed into the scanning valve to sample one at a time. Right: impingement plate in front of receiver discharge. The discharge has a perforated plate to regulate flow rate.</w:t>
      </w:r>
      <w:r w:rsidR="009B3320">
        <w:rPr>
          <w:rFonts w:cstheme="minorHAnsi"/>
          <w:color w:val="000000" w:themeColor="text1"/>
        </w:rPr>
        <w:t xml:space="preserve"> </w:t>
      </w:r>
    </w:p>
    <w:p w14:paraId="4D67B395" w14:textId="7667E9F4" w:rsidR="00DE787A" w:rsidRDefault="00E942E9" w:rsidP="00DE787A">
      <w:pPr>
        <w:rPr>
          <w:rFonts w:cstheme="minorHAnsi"/>
          <w:color w:val="000000" w:themeColor="text1"/>
        </w:rPr>
      </w:pPr>
      <w:r>
        <w:rPr>
          <w:rFonts w:cstheme="minorHAnsi"/>
          <w:b/>
          <w:color w:val="000000" w:themeColor="text1"/>
        </w:rPr>
        <w:t xml:space="preserve">Figure </w:t>
      </w:r>
      <w:r w:rsidR="00107EBF">
        <w:rPr>
          <w:rFonts w:cstheme="minorHAnsi"/>
          <w:b/>
          <w:color w:val="000000" w:themeColor="text1"/>
        </w:rPr>
        <w:t>4</w:t>
      </w:r>
      <w:r w:rsidR="00DE787A" w:rsidRPr="002742AC">
        <w:rPr>
          <w:rFonts w:cstheme="minorHAnsi"/>
          <w:b/>
          <w:color w:val="000000" w:themeColor="text1"/>
        </w:rPr>
        <w:t xml:space="preserve">. </w:t>
      </w:r>
      <w:r w:rsidRPr="00D858D1">
        <w:rPr>
          <w:rFonts w:cstheme="minorHAnsi"/>
          <w:b/>
          <w:color w:val="000000" w:themeColor="text1"/>
        </w:rPr>
        <w:t>Representative results</w:t>
      </w:r>
      <w:r w:rsidR="00DE787A" w:rsidRPr="00D858D1">
        <w:rPr>
          <w:rFonts w:cstheme="minorHAnsi"/>
          <w:color w:val="000000" w:themeColor="text1"/>
        </w:rPr>
        <w:t>.</w:t>
      </w:r>
      <w:r w:rsidR="00D858D1">
        <w:rPr>
          <w:rFonts w:cstheme="minorHAnsi"/>
          <w:color w:val="000000" w:themeColor="text1"/>
        </w:rPr>
        <w:t xml:space="preserve"> Pressure distribution </w:t>
      </w:r>
      <w:r w:rsidR="00934AF1">
        <w:rPr>
          <w:rFonts w:cstheme="minorHAnsi"/>
          <w:color w:val="000000" w:themeColor="text1"/>
        </w:rPr>
        <w:t>along the plate for two angles and two flow rates. Symbols represent:</w:t>
      </w:r>
      <w:r w:rsidR="00DE787A" w:rsidRPr="00D858D1">
        <w:rPr>
          <w:rFonts w:cstheme="minorHAnsi"/>
          <w:color w:val="000000" w:themeColor="text1"/>
        </w:rPr>
        <w:t xml:space="preserve"> </w:t>
      </w:r>
      <w:r w:rsidR="00D858D1">
        <w:rPr>
          <w:rFonts w:cstheme="minorHAnsi"/>
          <w:color w:val="000000" w:themeColor="text1"/>
        </w:rPr>
        <w:sym w:font="Wingdings 3" w:char="F072"/>
      </w:r>
      <w:r w:rsidR="00D858D1" w:rsidRPr="00D858D1">
        <w:rPr>
          <w:rFonts w:cstheme="minorHAnsi"/>
          <w:color w:val="000000" w:themeColor="text1"/>
        </w:rPr>
        <w:t xml:space="preserve">: </w:t>
      </w:r>
      <m:oMath>
        <m:r>
          <w:rPr>
            <w:rFonts w:ascii="Cambria Math" w:hAnsi="Cambria Math" w:cstheme="minorHAnsi"/>
            <w:color w:val="000000" w:themeColor="text1"/>
          </w:rPr>
          <m:t>θ=</m:t>
        </m:r>
        <m:sSup>
          <m:sSupPr>
            <m:ctrlPr>
              <w:rPr>
                <w:rFonts w:ascii="Cambria Math" w:hAnsi="Cambria Math" w:cstheme="minorHAnsi"/>
                <w:i/>
                <w:color w:val="000000" w:themeColor="text1"/>
              </w:rPr>
            </m:ctrlPr>
          </m:sSupPr>
          <m:e>
            <m:r>
              <w:rPr>
                <w:rFonts w:ascii="Cambria Math" w:hAnsi="Cambria Math" w:cstheme="minorHAnsi"/>
                <w:color w:val="000000" w:themeColor="text1"/>
              </w:rPr>
              <m:t>90</m:t>
            </m:r>
          </m:e>
          <m:sup>
            <m:r>
              <m:rPr>
                <m:sty m:val="p"/>
              </m:rPr>
              <w:rPr>
                <w:rFonts w:ascii="Cambria Math" w:hAnsi="Cambria Math" w:cstheme="minorHAnsi"/>
                <w:color w:val="000000" w:themeColor="text1"/>
              </w:rPr>
              <m:t>o</m:t>
            </m:r>
          </m:sup>
        </m:sSup>
      </m:oMath>
      <w:r w:rsidR="00D858D1" w:rsidRPr="00D858D1">
        <w:rPr>
          <w:rFonts w:eastAsiaTheme="minorEastAsia" w:cstheme="minorHAnsi"/>
          <w:color w:val="000000" w:themeColor="text1"/>
        </w:rPr>
        <w:t xml:space="preserve">, </w:t>
      </w:r>
      <m:oMath>
        <m:sSub>
          <m:sSubPr>
            <m:ctrlPr>
              <w:rPr>
                <w:rFonts w:ascii="Cambria Math" w:hAnsi="Cambria Math" w:cstheme="minorHAnsi"/>
                <w:i/>
                <w:color w:val="000000" w:themeColor="text1"/>
              </w:rPr>
            </m:ctrlPr>
          </m:sSubPr>
          <m:e>
            <m:r>
              <w:rPr>
                <w:rFonts w:ascii="Cambria Math" w:hAnsi="Cambria Math" w:cstheme="minorHAnsi"/>
                <w:color w:val="000000" w:themeColor="text1"/>
              </w:rPr>
              <m:t>V</m:t>
            </m:r>
          </m:e>
          <m:sub>
            <m:r>
              <m:rPr>
                <m:sty m:val="p"/>
              </m:rPr>
              <w:rPr>
                <w:rFonts w:ascii="Cambria Math" w:hAnsi="Cambria Math" w:cstheme="minorHAnsi"/>
                <w:color w:val="000000" w:themeColor="text1"/>
              </w:rPr>
              <m:t>vc</m:t>
            </m:r>
          </m:sub>
        </m:sSub>
        <m:r>
          <w:rPr>
            <w:rFonts w:ascii="Cambria Math" w:hAnsi="Cambria Math" w:cstheme="minorHAnsi"/>
            <w:color w:val="000000" w:themeColor="text1"/>
          </w:rPr>
          <m:t>=7.2</m:t>
        </m:r>
      </m:oMath>
      <w:r w:rsidR="00D858D1" w:rsidRPr="00D858D1">
        <w:rPr>
          <w:rFonts w:cstheme="minorHAnsi"/>
          <w:color w:val="000000" w:themeColor="text1"/>
        </w:rPr>
        <w:t xml:space="preserve"> m/s; </w:t>
      </w:r>
      <w:r w:rsidR="00D858D1">
        <w:rPr>
          <w:rFonts w:cstheme="minorHAnsi"/>
          <w:color w:val="000000" w:themeColor="text1"/>
        </w:rPr>
        <w:sym w:font="Wingdings 3" w:char="F070"/>
      </w:r>
      <w:r w:rsidR="00D858D1">
        <w:rPr>
          <w:rFonts w:cstheme="minorHAnsi"/>
          <w:color w:val="000000" w:themeColor="text1"/>
        </w:rPr>
        <w:t>:</w:t>
      </w:r>
      <w:r w:rsidR="00D858D1" w:rsidRPr="00D858D1">
        <w:rPr>
          <w:rFonts w:cstheme="minorHAnsi"/>
          <w:color w:val="000000" w:themeColor="text1"/>
        </w:rPr>
        <w:t xml:space="preserve"> </w:t>
      </w:r>
      <m:oMath>
        <m:r>
          <w:rPr>
            <w:rFonts w:ascii="Cambria Math" w:hAnsi="Cambria Math" w:cstheme="minorHAnsi"/>
            <w:color w:val="000000" w:themeColor="text1"/>
          </w:rPr>
          <m:t>θ=</m:t>
        </m:r>
        <m:sSup>
          <m:sSupPr>
            <m:ctrlPr>
              <w:rPr>
                <w:rFonts w:ascii="Cambria Math" w:hAnsi="Cambria Math" w:cstheme="minorHAnsi"/>
                <w:i/>
                <w:color w:val="000000" w:themeColor="text1"/>
              </w:rPr>
            </m:ctrlPr>
          </m:sSupPr>
          <m:e>
            <m:r>
              <w:rPr>
                <w:rFonts w:ascii="Cambria Math" w:hAnsi="Cambria Math" w:cstheme="minorHAnsi"/>
                <w:color w:val="000000" w:themeColor="text1"/>
              </w:rPr>
              <m:t>90</m:t>
            </m:r>
          </m:e>
          <m:sup>
            <m:r>
              <m:rPr>
                <m:sty m:val="p"/>
              </m:rPr>
              <w:rPr>
                <w:rFonts w:ascii="Cambria Math" w:hAnsi="Cambria Math" w:cstheme="minorHAnsi"/>
                <w:color w:val="000000" w:themeColor="text1"/>
              </w:rPr>
              <m:t>o</m:t>
            </m:r>
          </m:sup>
        </m:sSup>
      </m:oMath>
      <w:r w:rsidR="00D858D1" w:rsidRPr="00D858D1">
        <w:rPr>
          <w:rFonts w:eastAsiaTheme="minorEastAsia" w:cstheme="minorHAnsi"/>
          <w:color w:val="000000" w:themeColor="text1"/>
        </w:rPr>
        <w:t xml:space="preserve">, </w:t>
      </w:r>
      <m:oMath>
        <m:sSub>
          <m:sSubPr>
            <m:ctrlPr>
              <w:rPr>
                <w:rFonts w:ascii="Cambria Math" w:hAnsi="Cambria Math" w:cstheme="minorHAnsi"/>
                <w:i/>
                <w:color w:val="000000" w:themeColor="text1"/>
              </w:rPr>
            </m:ctrlPr>
          </m:sSubPr>
          <m:e>
            <m:r>
              <w:rPr>
                <w:rFonts w:ascii="Cambria Math" w:hAnsi="Cambria Math" w:cstheme="minorHAnsi"/>
                <w:color w:val="000000" w:themeColor="text1"/>
              </w:rPr>
              <m:t>V</m:t>
            </m:r>
          </m:e>
          <m:sub>
            <m:r>
              <m:rPr>
                <m:sty m:val="p"/>
              </m:rPr>
              <w:rPr>
                <w:rFonts w:ascii="Cambria Math" w:hAnsi="Cambria Math" w:cstheme="minorHAnsi"/>
                <w:color w:val="000000" w:themeColor="text1"/>
              </w:rPr>
              <m:t>vc</m:t>
            </m:r>
          </m:sub>
        </m:sSub>
        <m:r>
          <w:rPr>
            <w:rFonts w:ascii="Cambria Math" w:hAnsi="Cambria Math" w:cstheme="minorHAnsi"/>
            <w:color w:val="000000" w:themeColor="text1"/>
          </w:rPr>
          <m:t>=7.0</m:t>
        </m:r>
      </m:oMath>
      <w:r w:rsidR="00D858D1" w:rsidRPr="00D858D1">
        <w:rPr>
          <w:rFonts w:cstheme="minorHAnsi"/>
          <w:color w:val="000000" w:themeColor="text1"/>
        </w:rPr>
        <w:t xml:space="preserve"> m/s;</w:t>
      </w:r>
      <w:r w:rsidR="00D858D1">
        <w:rPr>
          <w:rFonts w:cstheme="minorHAnsi"/>
          <w:color w:val="000000" w:themeColor="text1"/>
        </w:rPr>
        <w:t xml:space="preserve"> </w:t>
      </w:r>
      <w:r w:rsidR="00D858D1">
        <w:rPr>
          <w:rFonts w:cstheme="minorHAnsi"/>
          <w:color w:val="000000" w:themeColor="text1"/>
        </w:rPr>
        <w:sym w:font="Wingdings 2" w:char="F09A"/>
      </w:r>
      <w:r w:rsidR="00D858D1">
        <w:rPr>
          <w:rFonts w:cstheme="minorHAnsi"/>
          <w:color w:val="000000" w:themeColor="text1"/>
        </w:rPr>
        <w:t>:</w:t>
      </w:r>
      <w:r w:rsidR="00D858D1" w:rsidRPr="00D858D1">
        <w:rPr>
          <w:rFonts w:cstheme="minorHAnsi"/>
          <w:color w:val="000000" w:themeColor="text1"/>
        </w:rPr>
        <w:t xml:space="preserve"> </w:t>
      </w:r>
      <m:oMath>
        <m:r>
          <w:rPr>
            <w:rFonts w:ascii="Cambria Math" w:hAnsi="Cambria Math" w:cstheme="minorHAnsi"/>
            <w:color w:val="000000" w:themeColor="text1"/>
          </w:rPr>
          <m:t>θ=</m:t>
        </m:r>
        <m:sSup>
          <m:sSupPr>
            <m:ctrlPr>
              <w:rPr>
                <w:rFonts w:ascii="Cambria Math" w:hAnsi="Cambria Math" w:cstheme="minorHAnsi"/>
                <w:i/>
                <w:color w:val="000000" w:themeColor="text1"/>
              </w:rPr>
            </m:ctrlPr>
          </m:sSupPr>
          <m:e>
            <m:r>
              <w:rPr>
                <w:rFonts w:ascii="Cambria Math" w:hAnsi="Cambria Math" w:cstheme="minorHAnsi"/>
                <w:color w:val="000000" w:themeColor="text1"/>
              </w:rPr>
              <m:t>70</m:t>
            </m:r>
          </m:e>
          <m:sup>
            <m:r>
              <m:rPr>
                <m:sty m:val="p"/>
              </m:rPr>
              <w:rPr>
                <w:rFonts w:ascii="Cambria Math" w:hAnsi="Cambria Math" w:cstheme="minorHAnsi"/>
                <w:color w:val="000000" w:themeColor="text1"/>
              </w:rPr>
              <m:t>o</m:t>
            </m:r>
          </m:sup>
        </m:sSup>
      </m:oMath>
      <w:r w:rsidR="00D858D1" w:rsidRPr="00D858D1">
        <w:rPr>
          <w:rFonts w:eastAsiaTheme="minorEastAsia" w:cstheme="minorHAnsi"/>
          <w:color w:val="000000" w:themeColor="text1"/>
        </w:rPr>
        <w:t xml:space="preserve">, </w:t>
      </w:r>
      <m:oMath>
        <m:sSub>
          <m:sSubPr>
            <m:ctrlPr>
              <w:rPr>
                <w:rFonts w:ascii="Cambria Math" w:hAnsi="Cambria Math" w:cstheme="minorHAnsi"/>
                <w:i/>
                <w:color w:val="000000" w:themeColor="text1"/>
              </w:rPr>
            </m:ctrlPr>
          </m:sSubPr>
          <m:e>
            <m:r>
              <w:rPr>
                <w:rFonts w:ascii="Cambria Math" w:hAnsi="Cambria Math" w:cstheme="minorHAnsi"/>
                <w:color w:val="000000" w:themeColor="text1"/>
              </w:rPr>
              <m:t>V</m:t>
            </m:r>
          </m:e>
          <m:sub>
            <m:r>
              <m:rPr>
                <m:sty m:val="p"/>
              </m:rPr>
              <w:rPr>
                <w:rFonts w:ascii="Cambria Math" w:hAnsi="Cambria Math" w:cstheme="minorHAnsi"/>
                <w:color w:val="000000" w:themeColor="text1"/>
              </w:rPr>
              <m:t>vc</m:t>
            </m:r>
          </m:sub>
        </m:sSub>
        <m:r>
          <w:rPr>
            <w:rFonts w:ascii="Cambria Math" w:hAnsi="Cambria Math" w:cstheme="minorHAnsi"/>
            <w:color w:val="000000" w:themeColor="text1"/>
          </w:rPr>
          <m:t>=7.2</m:t>
        </m:r>
      </m:oMath>
      <w:r w:rsidR="00D858D1" w:rsidRPr="00D858D1">
        <w:rPr>
          <w:rFonts w:cstheme="minorHAnsi"/>
          <w:color w:val="000000" w:themeColor="text1"/>
        </w:rPr>
        <w:t xml:space="preserve"> m/s;</w:t>
      </w:r>
      <w:r w:rsidR="00D858D1">
        <w:rPr>
          <w:rFonts w:cstheme="minorHAnsi"/>
          <w:color w:val="000000" w:themeColor="text1"/>
        </w:rPr>
        <w:t xml:space="preserve"> </w:t>
      </w:r>
      <w:r w:rsidR="00D858D1">
        <w:rPr>
          <w:rFonts w:cstheme="minorHAnsi"/>
          <w:color w:val="000000" w:themeColor="text1"/>
        </w:rPr>
        <w:sym w:font="Wingdings 2" w:char="F098"/>
      </w:r>
      <w:r w:rsidR="00D858D1">
        <w:rPr>
          <w:rFonts w:cstheme="minorHAnsi"/>
          <w:color w:val="000000" w:themeColor="text1"/>
        </w:rPr>
        <w:t>:</w:t>
      </w:r>
      <w:r w:rsidR="00D858D1" w:rsidRPr="00D858D1">
        <w:rPr>
          <w:rFonts w:cstheme="minorHAnsi"/>
          <w:color w:val="000000" w:themeColor="text1"/>
        </w:rPr>
        <w:t xml:space="preserve"> </w:t>
      </w:r>
      <m:oMath>
        <m:r>
          <w:rPr>
            <w:rFonts w:ascii="Cambria Math" w:hAnsi="Cambria Math" w:cstheme="minorHAnsi"/>
            <w:color w:val="000000" w:themeColor="text1"/>
          </w:rPr>
          <m:t>θ=</m:t>
        </m:r>
        <m:sSup>
          <m:sSupPr>
            <m:ctrlPr>
              <w:rPr>
                <w:rFonts w:ascii="Cambria Math" w:hAnsi="Cambria Math" w:cstheme="minorHAnsi"/>
                <w:i/>
                <w:color w:val="000000" w:themeColor="text1"/>
              </w:rPr>
            </m:ctrlPr>
          </m:sSupPr>
          <m:e>
            <m:r>
              <w:rPr>
                <w:rFonts w:ascii="Cambria Math" w:hAnsi="Cambria Math" w:cstheme="minorHAnsi"/>
                <w:color w:val="000000" w:themeColor="text1"/>
              </w:rPr>
              <m:t>70</m:t>
            </m:r>
          </m:e>
          <m:sup>
            <m:r>
              <m:rPr>
                <m:sty m:val="p"/>
              </m:rPr>
              <w:rPr>
                <w:rFonts w:ascii="Cambria Math" w:hAnsi="Cambria Math" w:cstheme="minorHAnsi"/>
                <w:color w:val="000000" w:themeColor="text1"/>
              </w:rPr>
              <m:t>o</m:t>
            </m:r>
          </m:sup>
        </m:sSup>
      </m:oMath>
      <w:r w:rsidR="00D858D1" w:rsidRPr="00D858D1">
        <w:rPr>
          <w:rFonts w:eastAsiaTheme="minorEastAsia" w:cstheme="minorHAnsi"/>
          <w:color w:val="000000" w:themeColor="text1"/>
        </w:rPr>
        <w:t xml:space="preserve">, </w:t>
      </w:r>
      <m:oMath>
        <m:sSub>
          <m:sSubPr>
            <m:ctrlPr>
              <w:rPr>
                <w:rFonts w:ascii="Cambria Math" w:hAnsi="Cambria Math" w:cstheme="minorHAnsi"/>
                <w:i/>
                <w:color w:val="000000" w:themeColor="text1"/>
              </w:rPr>
            </m:ctrlPr>
          </m:sSubPr>
          <m:e>
            <m:r>
              <w:rPr>
                <w:rFonts w:ascii="Cambria Math" w:hAnsi="Cambria Math" w:cstheme="minorHAnsi"/>
                <w:color w:val="000000" w:themeColor="text1"/>
              </w:rPr>
              <m:t>V</m:t>
            </m:r>
          </m:e>
          <m:sub>
            <m:r>
              <m:rPr>
                <m:sty m:val="p"/>
              </m:rPr>
              <w:rPr>
                <w:rFonts w:ascii="Cambria Math" w:hAnsi="Cambria Math" w:cstheme="minorHAnsi"/>
                <w:color w:val="000000" w:themeColor="text1"/>
              </w:rPr>
              <m:t>vc</m:t>
            </m:r>
          </m:sub>
        </m:sSub>
        <m:r>
          <w:rPr>
            <w:rFonts w:ascii="Cambria Math" w:hAnsi="Cambria Math" w:cstheme="minorHAnsi"/>
            <w:color w:val="000000" w:themeColor="text1"/>
          </w:rPr>
          <m:t>=7.0</m:t>
        </m:r>
      </m:oMath>
      <w:r w:rsidR="00D858D1" w:rsidRPr="00D858D1">
        <w:rPr>
          <w:rFonts w:cstheme="minorHAnsi"/>
          <w:color w:val="000000" w:themeColor="text1"/>
        </w:rPr>
        <w:t xml:space="preserve"> m/s.</w:t>
      </w:r>
    </w:p>
    <w:p w14:paraId="3CA0B5B2" w14:textId="15185E34" w:rsidR="00162F9E" w:rsidRDefault="00162F9E" w:rsidP="00DE787A">
      <w:pPr>
        <w:rPr>
          <w:rFonts w:cstheme="minorHAnsi"/>
          <w:color w:val="000000" w:themeColor="text1"/>
        </w:rPr>
      </w:pPr>
      <w:r>
        <w:rPr>
          <w:rFonts w:cstheme="minorHAnsi"/>
          <w:b/>
          <w:color w:val="000000" w:themeColor="text1"/>
        </w:rPr>
        <w:t>Figure 5</w:t>
      </w:r>
      <w:r w:rsidRPr="002742AC">
        <w:rPr>
          <w:rFonts w:cstheme="minorHAnsi"/>
          <w:b/>
          <w:color w:val="000000" w:themeColor="text1"/>
        </w:rPr>
        <w:t xml:space="preserve">. </w:t>
      </w:r>
      <w:r w:rsidR="00183ECA">
        <w:rPr>
          <w:rFonts w:cstheme="minorHAnsi"/>
          <w:b/>
          <w:color w:val="000000" w:themeColor="text1"/>
        </w:rPr>
        <w:t>Flow velocimetry</w:t>
      </w:r>
      <w:r w:rsidRPr="00D858D1">
        <w:rPr>
          <w:rFonts w:cstheme="minorHAnsi"/>
          <w:color w:val="000000" w:themeColor="text1"/>
        </w:rPr>
        <w:t>.</w:t>
      </w:r>
      <w:r>
        <w:rPr>
          <w:rFonts w:cstheme="minorHAnsi"/>
          <w:color w:val="000000" w:themeColor="text1"/>
        </w:rPr>
        <w:t xml:space="preserve"> </w:t>
      </w:r>
      <w:r w:rsidR="00183ECA">
        <w:rPr>
          <w:rFonts w:cstheme="minorHAnsi"/>
          <w:color w:val="000000" w:themeColor="text1"/>
        </w:rPr>
        <w:t xml:space="preserve">Pitot-static (or </w:t>
      </w:r>
      <w:proofErr w:type="spellStart"/>
      <w:r w:rsidR="00183ECA">
        <w:rPr>
          <w:rFonts w:cstheme="minorHAnsi"/>
          <w:color w:val="000000" w:themeColor="text1"/>
        </w:rPr>
        <w:t>Prandtl</w:t>
      </w:r>
      <w:proofErr w:type="spellEnd"/>
      <w:r w:rsidR="00183ECA">
        <w:rPr>
          <w:rFonts w:cstheme="minorHAnsi"/>
          <w:color w:val="000000" w:themeColor="text1"/>
        </w:rPr>
        <w:t xml:space="preserve">) probe to determine the velocity distribution based on the dynamic pressure. This probe is traversed across the flow field to determine the velocity at different positions. </w:t>
      </w:r>
    </w:p>
    <w:p w14:paraId="0CB30238" w14:textId="3DC7CB6B" w:rsidR="002B4BDC" w:rsidRDefault="002B4BDC" w:rsidP="002B4BDC">
      <w:pPr>
        <w:rPr>
          <w:rFonts w:cstheme="minorHAnsi"/>
          <w:color w:val="000000" w:themeColor="text1"/>
        </w:rPr>
      </w:pPr>
      <w:r>
        <w:rPr>
          <w:rFonts w:cstheme="minorHAnsi"/>
          <w:b/>
          <w:color w:val="000000" w:themeColor="text1"/>
        </w:rPr>
        <w:t>Table 1</w:t>
      </w:r>
      <w:r w:rsidRPr="002742AC">
        <w:rPr>
          <w:rFonts w:cstheme="minorHAnsi"/>
          <w:b/>
          <w:color w:val="000000" w:themeColor="text1"/>
        </w:rPr>
        <w:t xml:space="preserve">. </w:t>
      </w:r>
      <w:r>
        <w:rPr>
          <w:rFonts w:cstheme="minorHAnsi"/>
          <w:b/>
          <w:color w:val="000000" w:themeColor="text1"/>
        </w:rPr>
        <w:t>Basic parameters for experimental study</w:t>
      </w:r>
      <w:r>
        <w:rPr>
          <w:rFonts w:cstheme="minorHAnsi"/>
          <w:color w:val="000000" w:themeColor="text1"/>
        </w:rPr>
        <w:t>.</w:t>
      </w:r>
    </w:p>
    <w:p w14:paraId="109268DC" w14:textId="58FD5A03" w:rsidR="00892722" w:rsidRDefault="00892722" w:rsidP="00892722">
      <w:pPr>
        <w:rPr>
          <w:rFonts w:cstheme="minorHAnsi"/>
          <w:color w:val="000000" w:themeColor="text1"/>
        </w:rPr>
      </w:pPr>
      <w:r>
        <w:rPr>
          <w:rFonts w:cstheme="minorHAnsi"/>
          <w:b/>
          <w:color w:val="000000" w:themeColor="text1"/>
        </w:rPr>
        <w:t>Table 2</w:t>
      </w:r>
      <w:r w:rsidRPr="002742AC">
        <w:rPr>
          <w:rFonts w:cstheme="minorHAnsi"/>
          <w:b/>
          <w:color w:val="000000" w:themeColor="text1"/>
        </w:rPr>
        <w:t xml:space="preserve">. </w:t>
      </w:r>
      <w:r>
        <w:rPr>
          <w:rFonts w:cstheme="minorHAnsi"/>
          <w:b/>
          <w:color w:val="000000" w:themeColor="text1"/>
        </w:rPr>
        <w:t>Representative results</w:t>
      </w:r>
      <w:r>
        <w:rPr>
          <w:rFonts w:cstheme="minorHAnsi"/>
          <w:color w:val="000000" w:themeColor="text1"/>
        </w:rPr>
        <w:t>.</w:t>
      </w:r>
    </w:p>
    <w:p w14:paraId="20484CC8" w14:textId="77777777" w:rsidR="00335CD4" w:rsidRDefault="00335CD4"/>
    <w:p w14:paraId="0527788E" w14:textId="77777777" w:rsidR="00C822F7" w:rsidRDefault="00C822F7" w:rsidP="00C822F7">
      <w:r>
        <w:rPr>
          <w:b/>
          <w:sz w:val="28"/>
          <w:szCs w:val="28"/>
        </w:rPr>
        <w:t>References</w:t>
      </w:r>
    </w:p>
    <w:p w14:paraId="2545E323" w14:textId="515E7D2B" w:rsidR="00C822F7" w:rsidRPr="00655875" w:rsidRDefault="00AE7007" w:rsidP="00655875">
      <w:pPr>
        <w:pStyle w:val="ListParagraph"/>
        <w:numPr>
          <w:ilvl w:val="0"/>
          <w:numId w:val="6"/>
        </w:numPr>
        <w:spacing w:after="120"/>
        <w:contextualSpacing w:val="0"/>
        <w:rPr>
          <w:rFonts w:asciiTheme="minorHAnsi" w:hAnsiTheme="minorHAnsi"/>
        </w:rPr>
      </w:pPr>
      <w:bookmarkStart w:id="87" w:name="_Ref473974872"/>
      <w:proofErr w:type="spellStart"/>
      <w:r w:rsidRPr="00655875">
        <w:rPr>
          <w:rFonts w:asciiTheme="minorHAnsi" w:hAnsiTheme="minorHAnsi"/>
        </w:rPr>
        <w:t>Arnau</w:t>
      </w:r>
      <w:proofErr w:type="spellEnd"/>
      <w:r w:rsidRPr="00655875">
        <w:rPr>
          <w:rFonts w:asciiTheme="minorHAnsi" w:hAnsiTheme="minorHAnsi"/>
        </w:rPr>
        <w:t>, A. (ed.). Piezoelectric transducers and applications. Vol. 2004. Heidelberg: Springer, 2004.</w:t>
      </w:r>
      <w:bookmarkEnd w:id="87"/>
    </w:p>
    <w:p w14:paraId="30F4BB48" w14:textId="13C5AF74" w:rsidR="00AE7007" w:rsidRPr="00655875" w:rsidRDefault="00AE7007" w:rsidP="00655875">
      <w:pPr>
        <w:pStyle w:val="ListParagraph"/>
        <w:numPr>
          <w:ilvl w:val="0"/>
          <w:numId w:val="6"/>
        </w:numPr>
        <w:spacing w:after="120"/>
        <w:contextualSpacing w:val="0"/>
        <w:rPr>
          <w:rFonts w:asciiTheme="minorHAnsi" w:hAnsiTheme="minorHAnsi"/>
        </w:rPr>
      </w:pPr>
      <w:bookmarkStart w:id="88" w:name="_Ref473975258"/>
      <w:proofErr w:type="spellStart"/>
      <w:r w:rsidRPr="00655875">
        <w:rPr>
          <w:rFonts w:asciiTheme="minorHAnsi" w:hAnsiTheme="minorHAnsi"/>
        </w:rPr>
        <w:t>Tropea</w:t>
      </w:r>
      <w:proofErr w:type="spellEnd"/>
      <w:r w:rsidRPr="00655875">
        <w:rPr>
          <w:rFonts w:asciiTheme="minorHAnsi" w:hAnsiTheme="minorHAnsi"/>
        </w:rPr>
        <w:t xml:space="preserve">, C., A.L. </w:t>
      </w:r>
      <w:proofErr w:type="spellStart"/>
      <w:r w:rsidRPr="00655875">
        <w:rPr>
          <w:rFonts w:asciiTheme="minorHAnsi" w:hAnsiTheme="minorHAnsi"/>
        </w:rPr>
        <w:t>Yarin</w:t>
      </w:r>
      <w:proofErr w:type="spellEnd"/>
      <w:r w:rsidRPr="00655875">
        <w:rPr>
          <w:rFonts w:asciiTheme="minorHAnsi" w:hAnsiTheme="minorHAnsi"/>
        </w:rPr>
        <w:t>, and J.F. Foss. Springer handbook of experimental fluid mechanics. Vol. 1. Springer Science &amp; Business Media, 2007.</w:t>
      </w:r>
      <w:bookmarkEnd w:id="88"/>
    </w:p>
    <w:p w14:paraId="70C1758B" w14:textId="6AA6D488" w:rsidR="000A44FA" w:rsidRPr="00655875" w:rsidRDefault="00C4699C" w:rsidP="00655875">
      <w:pPr>
        <w:pStyle w:val="ListParagraph"/>
        <w:numPr>
          <w:ilvl w:val="0"/>
          <w:numId w:val="6"/>
        </w:numPr>
        <w:spacing w:after="120"/>
        <w:contextualSpacing w:val="0"/>
        <w:rPr>
          <w:rFonts w:asciiTheme="minorHAnsi" w:hAnsiTheme="minorHAnsi"/>
        </w:rPr>
      </w:pPr>
      <w:bookmarkStart w:id="89" w:name="_Ref473989476"/>
      <w:r w:rsidRPr="00655875">
        <w:rPr>
          <w:rFonts w:asciiTheme="minorHAnsi" w:hAnsiTheme="minorHAnsi"/>
        </w:rPr>
        <w:t>White, F. M. Fluid Mechanics, 7th ed., McGraw-Hill, 2009.</w:t>
      </w:r>
      <w:bookmarkEnd w:id="89"/>
    </w:p>
    <w:p w14:paraId="03291F6F" w14:textId="4094B376" w:rsidR="003F0963" w:rsidRDefault="003F0963" w:rsidP="00655875">
      <w:pPr>
        <w:pStyle w:val="ListParagraph"/>
        <w:numPr>
          <w:ilvl w:val="0"/>
          <w:numId w:val="6"/>
        </w:numPr>
        <w:spacing w:after="120"/>
        <w:contextualSpacing w:val="0"/>
        <w:rPr>
          <w:rFonts w:asciiTheme="minorHAnsi" w:hAnsiTheme="minorHAnsi"/>
        </w:rPr>
      </w:pPr>
      <w:bookmarkStart w:id="90" w:name="_Ref474050248"/>
      <w:proofErr w:type="spellStart"/>
      <w:r w:rsidRPr="00655875">
        <w:rPr>
          <w:rFonts w:asciiTheme="minorHAnsi" w:hAnsiTheme="minorHAnsi"/>
        </w:rPr>
        <w:t>Chapra</w:t>
      </w:r>
      <w:proofErr w:type="spellEnd"/>
      <w:r w:rsidRPr="00655875">
        <w:rPr>
          <w:rFonts w:asciiTheme="minorHAnsi" w:hAnsiTheme="minorHAnsi"/>
        </w:rPr>
        <w:t xml:space="preserve">, S.C. and R.P. </w:t>
      </w:r>
      <w:proofErr w:type="spellStart"/>
      <w:r w:rsidRPr="00655875">
        <w:rPr>
          <w:rFonts w:asciiTheme="minorHAnsi" w:hAnsiTheme="minorHAnsi"/>
        </w:rPr>
        <w:t>Canale</w:t>
      </w:r>
      <w:proofErr w:type="spellEnd"/>
      <w:r w:rsidRPr="00655875">
        <w:rPr>
          <w:rFonts w:asciiTheme="minorHAnsi" w:hAnsiTheme="minorHAnsi"/>
        </w:rPr>
        <w:t>. Numerical methods for engineers. Vol. 2. New York: McGraw-Hill, 1998.</w:t>
      </w:r>
      <w:bookmarkEnd w:id="90"/>
    </w:p>
    <w:p w14:paraId="310D05DD" w14:textId="4B3C766B" w:rsidR="0035130E" w:rsidRDefault="0072149F" w:rsidP="00655875">
      <w:pPr>
        <w:pStyle w:val="ListParagraph"/>
        <w:numPr>
          <w:ilvl w:val="0"/>
          <w:numId w:val="6"/>
        </w:numPr>
        <w:spacing w:after="120"/>
        <w:contextualSpacing w:val="0"/>
        <w:rPr>
          <w:rFonts w:asciiTheme="minorHAnsi" w:hAnsiTheme="minorHAnsi"/>
        </w:rPr>
      </w:pPr>
      <w:bookmarkStart w:id="91" w:name="_Ref475202129"/>
      <w:r>
        <w:rPr>
          <w:rFonts w:asciiTheme="minorHAnsi" w:hAnsiTheme="minorHAnsi"/>
        </w:rPr>
        <w:t>Buckingham, E</w:t>
      </w:r>
      <w:r w:rsidR="00774960" w:rsidRPr="00774960">
        <w:rPr>
          <w:rFonts w:asciiTheme="minorHAnsi" w:hAnsiTheme="minorHAnsi"/>
        </w:rPr>
        <w:t xml:space="preserve">. Note on contraction coefficients of jets of gas. </w:t>
      </w:r>
      <w:r w:rsidR="00774960" w:rsidRPr="00DA6212">
        <w:rPr>
          <w:rFonts w:asciiTheme="minorHAnsi" w:hAnsiTheme="minorHAnsi"/>
          <w:i/>
        </w:rPr>
        <w:t>Journal of Research</w:t>
      </w:r>
      <w:r>
        <w:rPr>
          <w:rFonts w:asciiTheme="minorHAnsi" w:hAnsiTheme="minorHAnsi"/>
          <w:i/>
        </w:rPr>
        <w:t>,</w:t>
      </w:r>
      <w:r>
        <w:rPr>
          <w:rFonts w:asciiTheme="minorHAnsi" w:hAnsiTheme="minorHAnsi"/>
        </w:rPr>
        <w:t xml:space="preserve"> 6:765-775, 1931</w:t>
      </w:r>
      <w:r w:rsidR="00774960" w:rsidRPr="00DA6212">
        <w:rPr>
          <w:rFonts w:asciiTheme="minorHAnsi" w:hAnsiTheme="minorHAnsi"/>
          <w:i/>
        </w:rPr>
        <w:t>.</w:t>
      </w:r>
      <w:bookmarkEnd w:id="91"/>
    </w:p>
    <w:p w14:paraId="124B6827" w14:textId="59BB0C58" w:rsidR="002567BD" w:rsidRDefault="00A03141" w:rsidP="00655875">
      <w:pPr>
        <w:pStyle w:val="ListParagraph"/>
        <w:numPr>
          <w:ilvl w:val="0"/>
          <w:numId w:val="6"/>
        </w:numPr>
        <w:spacing w:after="120"/>
        <w:contextualSpacing w:val="0"/>
        <w:rPr>
          <w:rFonts w:asciiTheme="minorHAnsi" w:hAnsiTheme="minorHAnsi"/>
        </w:rPr>
      </w:pPr>
      <w:bookmarkStart w:id="92" w:name="_Ref475204486"/>
      <w:r>
        <w:rPr>
          <w:rFonts w:asciiTheme="minorHAnsi" w:hAnsiTheme="minorHAnsi"/>
        </w:rPr>
        <w:t xml:space="preserve">Munson, B.R., D.F. Young, T.H. </w:t>
      </w:r>
      <w:proofErr w:type="spellStart"/>
      <w:r>
        <w:rPr>
          <w:rFonts w:asciiTheme="minorHAnsi" w:hAnsiTheme="minorHAnsi"/>
        </w:rPr>
        <w:t>Okiishi</w:t>
      </w:r>
      <w:proofErr w:type="spellEnd"/>
      <w:r>
        <w:rPr>
          <w:rFonts w:asciiTheme="minorHAnsi" w:hAnsiTheme="minorHAnsi"/>
        </w:rPr>
        <w:t>. Fundamentals of Fluid Mechanics. 5</w:t>
      </w:r>
      <w:r w:rsidRPr="00A03141">
        <w:rPr>
          <w:rFonts w:asciiTheme="minorHAnsi" w:hAnsiTheme="minorHAnsi"/>
          <w:vertAlign w:val="superscript"/>
        </w:rPr>
        <w:t>th</w:t>
      </w:r>
      <w:r>
        <w:rPr>
          <w:rFonts w:asciiTheme="minorHAnsi" w:hAnsiTheme="minorHAnsi"/>
        </w:rPr>
        <w:t xml:space="preserve"> ed., Wiley, 2006.</w:t>
      </w:r>
      <w:bookmarkEnd w:id="92"/>
    </w:p>
    <w:p w14:paraId="1EEAC4BE" w14:textId="10C42A80" w:rsidR="009B583F" w:rsidRDefault="009B583F" w:rsidP="00655875">
      <w:pPr>
        <w:pStyle w:val="ListParagraph"/>
        <w:numPr>
          <w:ilvl w:val="0"/>
          <w:numId w:val="6"/>
        </w:numPr>
        <w:spacing w:after="120"/>
        <w:contextualSpacing w:val="0"/>
        <w:rPr>
          <w:rFonts w:asciiTheme="minorHAnsi" w:hAnsiTheme="minorHAnsi"/>
        </w:rPr>
      </w:pPr>
      <w:bookmarkStart w:id="93" w:name="_Ref475204487"/>
      <w:proofErr w:type="spellStart"/>
      <w:r>
        <w:rPr>
          <w:rFonts w:asciiTheme="minorHAnsi" w:hAnsiTheme="minorHAnsi"/>
        </w:rPr>
        <w:t>Lienhard</w:t>
      </w:r>
      <w:proofErr w:type="spellEnd"/>
      <w:r>
        <w:rPr>
          <w:rFonts w:asciiTheme="minorHAnsi" w:hAnsiTheme="minorHAnsi"/>
        </w:rPr>
        <w:t xml:space="preserve"> V, J.</w:t>
      </w:r>
      <w:r w:rsidRPr="009B583F">
        <w:rPr>
          <w:rFonts w:asciiTheme="minorHAnsi" w:hAnsiTheme="minorHAnsi"/>
        </w:rPr>
        <w:t xml:space="preserve">H. </w:t>
      </w:r>
      <w:r>
        <w:rPr>
          <w:rFonts w:asciiTheme="minorHAnsi" w:hAnsiTheme="minorHAnsi"/>
        </w:rPr>
        <w:t>and J.</w:t>
      </w:r>
      <w:r w:rsidRPr="009B583F">
        <w:rPr>
          <w:rFonts w:asciiTheme="minorHAnsi" w:hAnsiTheme="minorHAnsi"/>
        </w:rPr>
        <w:t>H</w:t>
      </w:r>
      <w:r>
        <w:rPr>
          <w:rFonts w:asciiTheme="minorHAnsi" w:hAnsiTheme="minorHAnsi"/>
        </w:rPr>
        <w:t>.</w:t>
      </w:r>
      <w:r w:rsidRPr="009B583F">
        <w:rPr>
          <w:rFonts w:asciiTheme="minorHAnsi" w:hAnsiTheme="minorHAnsi"/>
        </w:rPr>
        <w:t xml:space="preserve"> </w:t>
      </w:r>
      <w:proofErr w:type="spellStart"/>
      <w:r w:rsidRPr="009B583F">
        <w:rPr>
          <w:rFonts w:asciiTheme="minorHAnsi" w:hAnsiTheme="minorHAnsi"/>
        </w:rPr>
        <w:t>Li</w:t>
      </w:r>
      <w:r>
        <w:rPr>
          <w:rFonts w:asciiTheme="minorHAnsi" w:hAnsiTheme="minorHAnsi"/>
        </w:rPr>
        <w:t>enhard</w:t>
      </w:r>
      <w:proofErr w:type="spellEnd"/>
      <w:r>
        <w:rPr>
          <w:rFonts w:asciiTheme="minorHAnsi" w:hAnsiTheme="minorHAnsi"/>
        </w:rPr>
        <w:t xml:space="preserve"> IV</w:t>
      </w:r>
      <w:r w:rsidRPr="009B583F">
        <w:rPr>
          <w:rFonts w:asciiTheme="minorHAnsi" w:hAnsiTheme="minorHAnsi"/>
        </w:rPr>
        <w:t xml:space="preserve">. Velocity coefficients for free jets from sharp-edged orifices. </w:t>
      </w:r>
      <w:r w:rsidRPr="0039241F">
        <w:rPr>
          <w:rFonts w:asciiTheme="minorHAnsi" w:hAnsiTheme="minorHAnsi"/>
          <w:i/>
        </w:rPr>
        <w:t>ASME Journal of Fluids Engineering</w:t>
      </w:r>
      <w:r w:rsidRPr="009B583F">
        <w:rPr>
          <w:rFonts w:asciiTheme="minorHAnsi" w:hAnsiTheme="minorHAnsi"/>
        </w:rPr>
        <w:t>, 106</w:t>
      </w:r>
      <w:r>
        <w:rPr>
          <w:rFonts w:asciiTheme="minorHAnsi" w:hAnsiTheme="minorHAnsi"/>
        </w:rPr>
        <w:t>:</w:t>
      </w:r>
      <w:r w:rsidRPr="009B583F">
        <w:rPr>
          <w:rFonts w:asciiTheme="minorHAnsi" w:hAnsiTheme="minorHAnsi"/>
        </w:rPr>
        <w:t>13–17</w:t>
      </w:r>
      <w:r>
        <w:rPr>
          <w:rFonts w:asciiTheme="minorHAnsi" w:hAnsiTheme="minorHAnsi"/>
        </w:rPr>
        <w:t>, 1984</w:t>
      </w:r>
      <w:r w:rsidRPr="009B583F">
        <w:rPr>
          <w:rFonts w:asciiTheme="minorHAnsi" w:hAnsiTheme="minorHAnsi"/>
        </w:rPr>
        <w:t>.</w:t>
      </w:r>
      <w:bookmarkEnd w:id="93"/>
    </w:p>
    <w:p w14:paraId="145C4A03" w14:textId="37C49372" w:rsidR="00AF0AB3" w:rsidRPr="00655875" w:rsidRDefault="00AF0AB3" w:rsidP="00774960">
      <w:pPr>
        <w:pStyle w:val="ListParagraph"/>
        <w:spacing w:after="120"/>
        <w:contextualSpacing w:val="0"/>
        <w:rPr>
          <w:rFonts w:asciiTheme="minorHAnsi" w:hAnsiTheme="minorHAnsi"/>
        </w:rPr>
      </w:pPr>
    </w:p>
    <w:sectPr w:rsidR="00AF0AB3" w:rsidRPr="00655875" w:rsidSect="000331A6">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5E1355" w15:done="0"/>
  <w15:commentEx w15:paraId="4BECE8F9" w15:done="0"/>
  <w15:commentEx w15:paraId="30F70BE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algun Gothic">
    <w:charset w:val="81"/>
    <w:family w:val="auto"/>
    <w:pitch w:val="variable"/>
    <w:sig w:usb0="9000002F" w:usb1="29D77CFB" w:usb2="00000012" w:usb3="00000000" w:csb0="00080001"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00000001" w:usb1="08070000" w:usb2="00000010" w:usb3="00000000" w:csb0="00020000" w:csb1="00000000"/>
  </w:font>
  <w:font w:name="Wingdings 3">
    <w:panose1 w:val="05040102010807070707"/>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0782"/>
    <w:multiLevelType w:val="hybridMultilevel"/>
    <w:tmpl w:val="F88CDE50"/>
    <w:lvl w:ilvl="0" w:tplc="6AE43984">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AD63D5"/>
    <w:multiLevelType w:val="multilevel"/>
    <w:tmpl w:val="E5EC232C"/>
    <w:lvl w:ilvl="0">
      <w:start w:val="1"/>
      <w:numFmt w:val="decimal"/>
      <w:lvlText w:val="%1."/>
      <w:lvlJc w:val="left"/>
      <w:pPr>
        <w:ind w:left="360" w:hanging="360"/>
      </w:pPr>
      <w:rPr>
        <w:b w:val="0"/>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1F214C0"/>
    <w:multiLevelType w:val="multilevel"/>
    <w:tmpl w:val="EFD8E3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43B837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5957E64"/>
    <w:multiLevelType w:val="multilevel"/>
    <w:tmpl w:val="5C7C53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8F51079"/>
    <w:multiLevelType w:val="hybridMultilevel"/>
    <w:tmpl w:val="286AB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4"/>
  </w:num>
  <w:num w:numId="5">
    <w:abstractNumId w:val="3"/>
  </w:num>
  <w:num w:numId="6">
    <w:abstractNumId w:val="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ardo Mejia-Alvarez">
    <w15:presenceInfo w15:providerId="Windows Live" w15:userId="bc8143fc6a42867c"/>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6D5"/>
    <w:rsid w:val="000001BE"/>
    <w:rsid w:val="000003F8"/>
    <w:rsid w:val="00005704"/>
    <w:rsid w:val="000313B9"/>
    <w:rsid w:val="000331A6"/>
    <w:rsid w:val="00040633"/>
    <w:rsid w:val="000512AE"/>
    <w:rsid w:val="000528FA"/>
    <w:rsid w:val="0005433E"/>
    <w:rsid w:val="000550AD"/>
    <w:rsid w:val="000611D8"/>
    <w:rsid w:val="000677BD"/>
    <w:rsid w:val="000920FB"/>
    <w:rsid w:val="000A44FA"/>
    <w:rsid w:val="000A5114"/>
    <w:rsid w:val="000A6AE9"/>
    <w:rsid w:val="000B1046"/>
    <w:rsid w:val="000B1517"/>
    <w:rsid w:val="000B2461"/>
    <w:rsid w:val="000B6A03"/>
    <w:rsid w:val="000E1B45"/>
    <w:rsid w:val="000F5716"/>
    <w:rsid w:val="0010226F"/>
    <w:rsid w:val="00102FEA"/>
    <w:rsid w:val="00105021"/>
    <w:rsid w:val="00107EBF"/>
    <w:rsid w:val="00143872"/>
    <w:rsid w:val="001603D9"/>
    <w:rsid w:val="00162F9E"/>
    <w:rsid w:val="00163E4E"/>
    <w:rsid w:val="0018077B"/>
    <w:rsid w:val="001828CA"/>
    <w:rsid w:val="00182CC8"/>
    <w:rsid w:val="00183ECA"/>
    <w:rsid w:val="001B6A04"/>
    <w:rsid w:val="001C17F0"/>
    <w:rsid w:val="001C5905"/>
    <w:rsid w:val="001D4724"/>
    <w:rsid w:val="001E3491"/>
    <w:rsid w:val="001F2464"/>
    <w:rsid w:val="001F7E05"/>
    <w:rsid w:val="002005C9"/>
    <w:rsid w:val="00202401"/>
    <w:rsid w:val="0021016F"/>
    <w:rsid w:val="0021238D"/>
    <w:rsid w:val="0023073F"/>
    <w:rsid w:val="00243C77"/>
    <w:rsid w:val="00256003"/>
    <w:rsid w:val="002567BD"/>
    <w:rsid w:val="00275F3E"/>
    <w:rsid w:val="00277833"/>
    <w:rsid w:val="0029569B"/>
    <w:rsid w:val="002B4BDC"/>
    <w:rsid w:val="002B5ACF"/>
    <w:rsid w:val="002C19B6"/>
    <w:rsid w:val="002D0DCE"/>
    <w:rsid w:val="002E14F2"/>
    <w:rsid w:val="002E2271"/>
    <w:rsid w:val="002F0577"/>
    <w:rsid w:val="00314DA9"/>
    <w:rsid w:val="0032412D"/>
    <w:rsid w:val="00335CD4"/>
    <w:rsid w:val="003363C4"/>
    <w:rsid w:val="00345484"/>
    <w:rsid w:val="0035122A"/>
    <w:rsid w:val="0035130E"/>
    <w:rsid w:val="00353237"/>
    <w:rsid w:val="003722EC"/>
    <w:rsid w:val="00372D7F"/>
    <w:rsid w:val="00390D53"/>
    <w:rsid w:val="003914B3"/>
    <w:rsid w:val="00392018"/>
    <w:rsid w:val="0039241F"/>
    <w:rsid w:val="00393039"/>
    <w:rsid w:val="00395AB0"/>
    <w:rsid w:val="003A2F22"/>
    <w:rsid w:val="003A4B25"/>
    <w:rsid w:val="003C027B"/>
    <w:rsid w:val="003D16D4"/>
    <w:rsid w:val="003E02E7"/>
    <w:rsid w:val="003E215E"/>
    <w:rsid w:val="003F0963"/>
    <w:rsid w:val="003F3EE9"/>
    <w:rsid w:val="00411E7E"/>
    <w:rsid w:val="004126DE"/>
    <w:rsid w:val="00416FF5"/>
    <w:rsid w:val="00420EBD"/>
    <w:rsid w:val="004221BF"/>
    <w:rsid w:val="004309FF"/>
    <w:rsid w:val="00432BF7"/>
    <w:rsid w:val="00433B25"/>
    <w:rsid w:val="0044743C"/>
    <w:rsid w:val="004524DB"/>
    <w:rsid w:val="00453AB7"/>
    <w:rsid w:val="00467282"/>
    <w:rsid w:val="004921F6"/>
    <w:rsid w:val="004A1058"/>
    <w:rsid w:val="004A1B00"/>
    <w:rsid w:val="004A43F3"/>
    <w:rsid w:val="004C68FC"/>
    <w:rsid w:val="004D2447"/>
    <w:rsid w:val="004D4103"/>
    <w:rsid w:val="004E0101"/>
    <w:rsid w:val="004F0D22"/>
    <w:rsid w:val="004F1046"/>
    <w:rsid w:val="004F262F"/>
    <w:rsid w:val="004F3F89"/>
    <w:rsid w:val="004F7D6B"/>
    <w:rsid w:val="00507B13"/>
    <w:rsid w:val="00510DA2"/>
    <w:rsid w:val="0051701C"/>
    <w:rsid w:val="00523492"/>
    <w:rsid w:val="005235FD"/>
    <w:rsid w:val="005525A0"/>
    <w:rsid w:val="005546C8"/>
    <w:rsid w:val="0056046C"/>
    <w:rsid w:val="00560984"/>
    <w:rsid w:val="00575543"/>
    <w:rsid w:val="00583BBA"/>
    <w:rsid w:val="00587541"/>
    <w:rsid w:val="005965ED"/>
    <w:rsid w:val="005A58D3"/>
    <w:rsid w:val="005A5F82"/>
    <w:rsid w:val="005A6428"/>
    <w:rsid w:val="005C6A8D"/>
    <w:rsid w:val="005D44AF"/>
    <w:rsid w:val="006266D5"/>
    <w:rsid w:val="0063096C"/>
    <w:rsid w:val="006309AE"/>
    <w:rsid w:val="00634ADE"/>
    <w:rsid w:val="00652BC4"/>
    <w:rsid w:val="00655875"/>
    <w:rsid w:val="00681DE9"/>
    <w:rsid w:val="00687717"/>
    <w:rsid w:val="00695A52"/>
    <w:rsid w:val="00697516"/>
    <w:rsid w:val="006A6180"/>
    <w:rsid w:val="006B073D"/>
    <w:rsid w:val="006B6D75"/>
    <w:rsid w:val="006C3080"/>
    <w:rsid w:val="006C493D"/>
    <w:rsid w:val="006C627C"/>
    <w:rsid w:val="006E1CBE"/>
    <w:rsid w:val="006E76F5"/>
    <w:rsid w:val="006E7781"/>
    <w:rsid w:val="00701418"/>
    <w:rsid w:val="007022CF"/>
    <w:rsid w:val="00712C9F"/>
    <w:rsid w:val="0072149F"/>
    <w:rsid w:val="00730CD8"/>
    <w:rsid w:val="00740DB0"/>
    <w:rsid w:val="00750056"/>
    <w:rsid w:val="00753FE2"/>
    <w:rsid w:val="00757D78"/>
    <w:rsid w:val="00760C9B"/>
    <w:rsid w:val="0076733C"/>
    <w:rsid w:val="00774960"/>
    <w:rsid w:val="007954F9"/>
    <w:rsid w:val="007A3235"/>
    <w:rsid w:val="007A498B"/>
    <w:rsid w:val="007A6FDA"/>
    <w:rsid w:val="007C1B42"/>
    <w:rsid w:val="007D6111"/>
    <w:rsid w:val="007E2734"/>
    <w:rsid w:val="007F3E1C"/>
    <w:rsid w:val="00800E4C"/>
    <w:rsid w:val="008051C9"/>
    <w:rsid w:val="00820A6E"/>
    <w:rsid w:val="00821F68"/>
    <w:rsid w:val="00821FBE"/>
    <w:rsid w:val="00823A34"/>
    <w:rsid w:val="00823B7A"/>
    <w:rsid w:val="008328A1"/>
    <w:rsid w:val="00833C67"/>
    <w:rsid w:val="00835681"/>
    <w:rsid w:val="008372E9"/>
    <w:rsid w:val="0084558C"/>
    <w:rsid w:val="0085199A"/>
    <w:rsid w:val="008601AD"/>
    <w:rsid w:val="00870007"/>
    <w:rsid w:val="00881B13"/>
    <w:rsid w:val="00887D78"/>
    <w:rsid w:val="00890F71"/>
    <w:rsid w:val="00892722"/>
    <w:rsid w:val="00894384"/>
    <w:rsid w:val="008B20E3"/>
    <w:rsid w:val="008B30A7"/>
    <w:rsid w:val="008C06F9"/>
    <w:rsid w:val="008C6369"/>
    <w:rsid w:val="008E1AA7"/>
    <w:rsid w:val="008F03BD"/>
    <w:rsid w:val="008F24AC"/>
    <w:rsid w:val="00902026"/>
    <w:rsid w:val="00903A4F"/>
    <w:rsid w:val="00906227"/>
    <w:rsid w:val="00925E0B"/>
    <w:rsid w:val="00927017"/>
    <w:rsid w:val="009311DE"/>
    <w:rsid w:val="00934AF1"/>
    <w:rsid w:val="00935398"/>
    <w:rsid w:val="00935B7E"/>
    <w:rsid w:val="00935F26"/>
    <w:rsid w:val="0094692A"/>
    <w:rsid w:val="00967C65"/>
    <w:rsid w:val="00970B90"/>
    <w:rsid w:val="00973E64"/>
    <w:rsid w:val="009740EE"/>
    <w:rsid w:val="009802C9"/>
    <w:rsid w:val="00993538"/>
    <w:rsid w:val="009A7071"/>
    <w:rsid w:val="009B3320"/>
    <w:rsid w:val="009B40DB"/>
    <w:rsid w:val="009B4CA3"/>
    <w:rsid w:val="009B583F"/>
    <w:rsid w:val="009B66C3"/>
    <w:rsid w:val="009C316C"/>
    <w:rsid w:val="009C5CD4"/>
    <w:rsid w:val="009D6406"/>
    <w:rsid w:val="009E1147"/>
    <w:rsid w:val="009E30B5"/>
    <w:rsid w:val="009F4C99"/>
    <w:rsid w:val="00A03141"/>
    <w:rsid w:val="00A0748B"/>
    <w:rsid w:val="00A10577"/>
    <w:rsid w:val="00A10E92"/>
    <w:rsid w:val="00A22205"/>
    <w:rsid w:val="00A24F6E"/>
    <w:rsid w:val="00A40C50"/>
    <w:rsid w:val="00A613C8"/>
    <w:rsid w:val="00A71DB2"/>
    <w:rsid w:val="00A754EF"/>
    <w:rsid w:val="00A8657F"/>
    <w:rsid w:val="00A87F11"/>
    <w:rsid w:val="00A9555B"/>
    <w:rsid w:val="00A9606D"/>
    <w:rsid w:val="00AA5DB4"/>
    <w:rsid w:val="00AB0BBF"/>
    <w:rsid w:val="00AB6087"/>
    <w:rsid w:val="00AE4AEA"/>
    <w:rsid w:val="00AE7007"/>
    <w:rsid w:val="00AF0AB3"/>
    <w:rsid w:val="00AF53EE"/>
    <w:rsid w:val="00AF70DE"/>
    <w:rsid w:val="00B04B9A"/>
    <w:rsid w:val="00B07B4C"/>
    <w:rsid w:val="00B11623"/>
    <w:rsid w:val="00B206AE"/>
    <w:rsid w:val="00B3305B"/>
    <w:rsid w:val="00B425A5"/>
    <w:rsid w:val="00B42614"/>
    <w:rsid w:val="00B54A1E"/>
    <w:rsid w:val="00B5620E"/>
    <w:rsid w:val="00B604D7"/>
    <w:rsid w:val="00B6392A"/>
    <w:rsid w:val="00B640C2"/>
    <w:rsid w:val="00B70CB4"/>
    <w:rsid w:val="00B72957"/>
    <w:rsid w:val="00B76E85"/>
    <w:rsid w:val="00B80A96"/>
    <w:rsid w:val="00B820C5"/>
    <w:rsid w:val="00B82286"/>
    <w:rsid w:val="00B84DE8"/>
    <w:rsid w:val="00B86FF3"/>
    <w:rsid w:val="00B9099D"/>
    <w:rsid w:val="00B92A74"/>
    <w:rsid w:val="00B9785B"/>
    <w:rsid w:val="00BA1605"/>
    <w:rsid w:val="00BC2C64"/>
    <w:rsid w:val="00BC4BA7"/>
    <w:rsid w:val="00BD0B48"/>
    <w:rsid w:val="00BD6C04"/>
    <w:rsid w:val="00BE1343"/>
    <w:rsid w:val="00BF08DA"/>
    <w:rsid w:val="00BF7BB6"/>
    <w:rsid w:val="00C0490A"/>
    <w:rsid w:val="00C05C88"/>
    <w:rsid w:val="00C124F6"/>
    <w:rsid w:val="00C141BA"/>
    <w:rsid w:val="00C2561E"/>
    <w:rsid w:val="00C33749"/>
    <w:rsid w:val="00C37930"/>
    <w:rsid w:val="00C45F50"/>
    <w:rsid w:val="00C4699C"/>
    <w:rsid w:val="00C5221E"/>
    <w:rsid w:val="00C602A1"/>
    <w:rsid w:val="00C6342B"/>
    <w:rsid w:val="00C662F0"/>
    <w:rsid w:val="00C74F05"/>
    <w:rsid w:val="00C76C19"/>
    <w:rsid w:val="00C77DBA"/>
    <w:rsid w:val="00C822F7"/>
    <w:rsid w:val="00C97B47"/>
    <w:rsid w:val="00CB31B0"/>
    <w:rsid w:val="00CB321E"/>
    <w:rsid w:val="00CC5FF7"/>
    <w:rsid w:val="00CD58D8"/>
    <w:rsid w:val="00CF0A24"/>
    <w:rsid w:val="00CF5805"/>
    <w:rsid w:val="00CF5E95"/>
    <w:rsid w:val="00D0033C"/>
    <w:rsid w:val="00D06F6D"/>
    <w:rsid w:val="00D113DC"/>
    <w:rsid w:val="00D17886"/>
    <w:rsid w:val="00D20CC6"/>
    <w:rsid w:val="00D33E90"/>
    <w:rsid w:val="00D460CD"/>
    <w:rsid w:val="00D4678A"/>
    <w:rsid w:val="00D563AB"/>
    <w:rsid w:val="00D60F7D"/>
    <w:rsid w:val="00D67EEE"/>
    <w:rsid w:val="00D75FF1"/>
    <w:rsid w:val="00D858D1"/>
    <w:rsid w:val="00D91549"/>
    <w:rsid w:val="00DA6212"/>
    <w:rsid w:val="00DB0B36"/>
    <w:rsid w:val="00DC16E3"/>
    <w:rsid w:val="00DC2FCE"/>
    <w:rsid w:val="00DC3888"/>
    <w:rsid w:val="00DC6E99"/>
    <w:rsid w:val="00DD2B35"/>
    <w:rsid w:val="00DE470A"/>
    <w:rsid w:val="00DE787A"/>
    <w:rsid w:val="00E05207"/>
    <w:rsid w:val="00E13596"/>
    <w:rsid w:val="00E1538D"/>
    <w:rsid w:val="00E3106A"/>
    <w:rsid w:val="00E3109A"/>
    <w:rsid w:val="00E3513B"/>
    <w:rsid w:val="00E351ED"/>
    <w:rsid w:val="00E3734E"/>
    <w:rsid w:val="00E44C58"/>
    <w:rsid w:val="00E512B1"/>
    <w:rsid w:val="00E62346"/>
    <w:rsid w:val="00E866FA"/>
    <w:rsid w:val="00E942E9"/>
    <w:rsid w:val="00E9577B"/>
    <w:rsid w:val="00E959F5"/>
    <w:rsid w:val="00EA191B"/>
    <w:rsid w:val="00EA4DCC"/>
    <w:rsid w:val="00EC5FD9"/>
    <w:rsid w:val="00ED0E24"/>
    <w:rsid w:val="00EE57A6"/>
    <w:rsid w:val="00EE707A"/>
    <w:rsid w:val="00F01496"/>
    <w:rsid w:val="00F066E1"/>
    <w:rsid w:val="00F22C45"/>
    <w:rsid w:val="00F2489A"/>
    <w:rsid w:val="00F27990"/>
    <w:rsid w:val="00F30840"/>
    <w:rsid w:val="00F41E67"/>
    <w:rsid w:val="00F427F5"/>
    <w:rsid w:val="00F51185"/>
    <w:rsid w:val="00F55D38"/>
    <w:rsid w:val="00F67869"/>
    <w:rsid w:val="00F84130"/>
    <w:rsid w:val="00FA1FB7"/>
    <w:rsid w:val="00FB53C4"/>
    <w:rsid w:val="00FC1C9F"/>
    <w:rsid w:val="00FC4D22"/>
    <w:rsid w:val="00FD246C"/>
    <w:rsid w:val="00FD3E7C"/>
    <w:rsid w:val="00FD7C51"/>
    <w:rsid w:val="00FF69F7"/>
    <w:rsid w:val="00FF7CD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1F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C822F7"/>
    <w:pPr>
      <w:widowControl w:val="0"/>
      <w:autoSpaceDE w:val="0"/>
      <w:autoSpaceDN w:val="0"/>
      <w:adjustRightInd w:val="0"/>
      <w:spacing w:after="0"/>
      <w:ind w:left="720"/>
      <w:contextualSpacing/>
      <w:jc w:val="both"/>
    </w:pPr>
    <w:rPr>
      <w:rFonts w:ascii="Calibri" w:eastAsia="Times New Roman" w:hAnsi="Calibri" w:cs="Calibri"/>
      <w:color w:val="000000"/>
    </w:rPr>
  </w:style>
  <w:style w:type="table" w:styleId="TableGrid">
    <w:name w:val="Table Grid"/>
    <w:basedOn w:val="TableNormal"/>
    <w:uiPriority w:val="59"/>
    <w:rsid w:val="00D113DC"/>
    <w:pPr>
      <w:spacing w:after="0"/>
    </w:pPr>
    <w:rPr>
      <w:rFonts w:ascii="Calibri" w:eastAsia="Malgun Gothic" w:hAnsi="Calibri" w:cs="Times New Roman"/>
      <w:sz w:val="20"/>
      <w:szCs w:val="20"/>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A2F22"/>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C822F7"/>
    <w:pPr>
      <w:widowControl w:val="0"/>
      <w:autoSpaceDE w:val="0"/>
      <w:autoSpaceDN w:val="0"/>
      <w:adjustRightInd w:val="0"/>
      <w:spacing w:after="0"/>
      <w:ind w:left="720"/>
      <w:contextualSpacing/>
      <w:jc w:val="both"/>
    </w:pPr>
    <w:rPr>
      <w:rFonts w:ascii="Calibri" w:eastAsia="Times New Roman" w:hAnsi="Calibri" w:cs="Calibri"/>
      <w:color w:val="000000"/>
    </w:rPr>
  </w:style>
  <w:style w:type="table" w:styleId="TableGrid">
    <w:name w:val="Table Grid"/>
    <w:basedOn w:val="TableNormal"/>
    <w:uiPriority w:val="59"/>
    <w:rsid w:val="00D113DC"/>
    <w:pPr>
      <w:spacing w:after="0"/>
    </w:pPr>
    <w:rPr>
      <w:rFonts w:ascii="Calibri" w:eastAsia="Malgun Gothic" w:hAnsi="Calibri" w:cs="Times New Roman"/>
      <w:sz w:val="20"/>
      <w:szCs w:val="20"/>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A2F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2787</Words>
  <Characters>15891</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Mejia-Alvarez</dc:creator>
  <cp:lastModifiedBy>Amy Manocchi</cp:lastModifiedBy>
  <cp:revision>2</cp:revision>
  <dcterms:created xsi:type="dcterms:W3CDTF">2017-03-24T14:23:00Z</dcterms:created>
  <dcterms:modified xsi:type="dcterms:W3CDTF">2017-03-24T14:23:00Z</dcterms:modified>
</cp:coreProperties>
</file>